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3F8E52" w14:textId="77777777" w:rsidR="0043414A" w:rsidRPr="00E468D1" w:rsidRDefault="0043414A" w:rsidP="0043414A">
      <w:pPr>
        <w:spacing w:after="120" w:line="276" w:lineRule="auto"/>
        <w:ind w:right="-15"/>
        <w:jc w:val="center"/>
        <w:rPr>
          <w:rFonts w:ascii="Times New Roman" w:hAnsi="Times New Roman" w:cs="Times New Roman"/>
          <w:b/>
          <w:bCs/>
        </w:rPr>
      </w:pPr>
    </w:p>
    <w:p w14:paraId="527BFA50" w14:textId="77777777" w:rsidR="00666779" w:rsidRDefault="0043414A" w:rsidP="00D37AB6">
      <w:pPr>
        <w:pStyle w:val="Citao"/>
        <w:pBdr>
          <w:left w:val="single" w:sz="4" w:space="0" w:color="1F497D"/>
        </w:pBdr>
        <w:tabs>
          <w:tab w:val="center" w:pos="4252"/>
          <w:tab w:val="left" w:pos="5823"/>
        </w:tabs>
        <w:jc w:val="left"/>
        <w:rPr>
          <w:rFonts w:ascii="Times New Roman" w:hAnsi="Times New Roman" w:cs="Times New Roman"/>
          <w:b/>
          <w:i w:val="0"/>
          <w:color w:val="auto"/>
          <w:sz w:val="24"/>
        </w:rPr>
      </w:pPr>
      <w:r w:rsidRPr="00E468D1">
        <w:rPr>
          <w:rFonts w:ascii="Times New Roman" w:hAnsi="Times New Roman" w:cs="Times New Roman"/>
          <w:b/>
          <w:i w:val="0"/>
          <w:color w:val="auto"/>
          <w:sz w:val="24"/>
        </w:rPr>
        <w:tab/>
      </w:r>
      <w:r w:rsidR="00D37AB6" w:rsidRPr="00E468D1">
        <w:rPr>
          <w:rFonts w:ascii="Times New Roman" w:hAnsi="Times New Roman" w:cs="Times New Roman"/>
          <w:b/>
          <w:i w:val="0"/>
          <w:color w:val="auto"/>
          <w:sz w:val="24"/>
        </w:rPr>
        <w:t>EDITAL</w:t>
      </w:r>
    </w:p>
    <w:p w14:paraId="1AF3EC4D" w14:textId="759A43CD" w:rsidR="00D37AB6" w:rsidRPr="00E468D1" w:rsidRDefault="00D37AB6" w:rsidP="00666779">
      <w:pPr>
        <w:pStyle w:val="Citao"/>
        <w:pBdr>
          <w:left w:val="single" w:sz="4" w:space="0" w:color="1F497D"/>
        </w:pBdr>
        <w:tabs>
          <w:tab w:val="center" w:pos="4252"/>
          <w:tab w:val="left" w:pos="5823"/>
        </w:tabs>
        <w:jc w:val="center"/>
        <w:rPr>
          <w:rFonts w:ascii="Times New Roman" w:hAnsi="Times New Roman" w:cs="Times New Roman"/>
          <w:b/>
          <w:i w:val="0"/>
          <w:color w:val="auto"/>
          <w:sz w:val="24"/>
        </w:rPr>
      </w:pPr>
      <w:r w:rsidRPr="00E468D1">
        <w:rPr>
          <w:rFonts w:ascii="Times New Roman" w:hAnsi="Times New Roman" w:cs="Times New Roman"/>
          <w:b/>
          <w:i w:val="0"/>
          <w:color w:val="auto"/>
          <w:sz w:val="24"/>
        </w:rPr>
        <w:t>EXCLUSIVO PARA ME/EPP/COOP</w:t>
      </w:r>
    </w:p>
    <w:p w14:paraId="13E14CE5" w14:textId="77777777" w:rsidR="00D37AB6" w:rsidRPr="00E468D1" w:rsidRDefault="00D37AB6" w:rsidP="00D37AB6">
      <w:pPr>
        <w:rPr>
          <w:rFonts w:ascii="Times New Roman" w:hAnsi="Times New Roman" w:cs="Times New Roman"/>
          <w:b/>
          <w:lang w:eastAsia="en-US"/>
        </w:rPr>
      </w:pPr>
    </w:p>
    <w:p w14:paraId="454F97D3" w14:textId="5204FF03" w:rsidR="00D37AB6" w:rsidRPr="00E468D1" w:rsidRDefault="00D37AB6" w:rsidP="00D37AB6">
      <w:pPr>
        <w:rPr>
          <w:rFonts w:ascii="Times New Roman" w:hAnsi="Times New Roman" w:cs="Times New Roman"/>
          <w:b/>
          <w:lang w:eastAsia="en-US"/>
        </w:rPr>
      </w:pPr>
      <w:r w:rsidRPr="00E468D1">
        <w:rPr>
          <w:rFonts w:ascii="Times New Roman" w:hAnsi="Times New Roman" w:cs="Times New Roman"/>
          <w:b/>
          <w:lang w:eastAsia="en-US"/>
        </w:rPr>
        <w:t>PREGÃO ELETRÔNICO Nº 04/2016</w:t>
      </w:r>
    </w:p>
    <w:p w14:paraId="4C3F8E5C" w14:textId="24B801EA" w:rsidR="00CA24FB" w:rsidRPr="00E468D1" w:rsidRDefault="00D37AB6" w:rsidP="00D37AB6">
      <w:pPr>
        <w:rPr>
          <w:rFonts w:ascii="Times New Roman" w:hAnsi="Times New Roman" w:cs="Times New Roman"/>
          <w:b/>
          <w:bCs/>
        </w:rPr>
      </w:pPr>
      <w:r w:rsidRPr="00E468D1">
        <w:rPr>
          <w:rFonts w:ascii="Times New Roman" w:hAnsi="Times New Roman" w:cs="Times New Roman"/>
          <w:b/>
          <w:bCs/>
        </w:rPr>
        <w:t xml:space="preserve"> </w:t>
      </w:r>
      <w:r w:rsidR="00E23D1D" w:rsidRPr="00E468D1">
        <w:rPr>
          <w:rFonts w:ascii="Times New Roman" w:hAnsi="Times New Roman" w:cs="Times New Roman"/>
          <w:b/>
          <w:bCs/>
        </w:rPr>
        <w:t xml:space="preserve">Processo Administrativo n° </w:t>
      </w:r>
      <w:ins w:id="0" w:author="Claudinete Tavares Firmino" w:date="2015-07-08T08:43:00Z">
        <w:r w:rsidR="00E23D1D" w:rsidRPr="00E468D1">
          <w:rPr>
            <w:rFonts w:ascii="Times New Roman" w:hAnsi="Times New Roman" w:cs="Times New Roman"/>
            <w:b/>
            <w:bCs/>
          </w:rPr>
          <w:t>08059.001349/2015-90</w:t>
        </w:r>
      </w:ins>
    </w:p>
    <w:p w14:paraId="4C3F8E5D" w14:textId="77777777" w:rsidR="00CA24FB" w:rsidRPr="00E468D1" w:rsidRDefault="00CA24FB" w:rsidP="00CA24FB">
      <w:pPr>
        <w:snapToGrid w:val="0"/>
        <w:spacing w:after="120" w:line="276" w:lineRule="auto"/>
        <w:ind w:right="-30"/>
        <w:jc w:val="both"/>
        <w:rPr>
          <w:rFonts w:ascii="Times New Roman" w:hAnsi="Times New Roman" w:cs="Times New Roman"/>
          <w:b/>
        </w:rPr>
      </w:pPr>
    </w:p>
    <w:p w14:paraId="4C3F8E5E" w14:textId="70FBCFA6" w:rsidR="00CA24FB" w:rsidRPr="00E468D1" w:rsidRDefault="00CA24FB" w:rsidP="00CA24FB">
      <w:pPr>
        <w:snapToGrid w:val="0"/>
        <w:spacing w:after="120" w:line="276" w:lineRule="auto"/>
        <w:ind w:right="-30" w:firstLine="540"/>
        <w:jc w:val="both"/>
        <w:rPr>
          <w:rFonts w:ascii="Times New Roman" w:hAnsi="Times New Roman" w:cs="Times New Roman"/>
        </w:rPr>
      </w:pPr>
      <w:r w:rsidRPr="00E468D1">
        <w:rPr>
          <w:rFonts w:ascii="Times New Roman" w:hAnsi="Times New Roman" w:cs="Times New Roman"/>
        </w:rPr>
        <w:t xml:space="preserve">Torna-se público, para conhecimento dos interessados, que </w:t>
      </w:r>
      <w:r w:rsidR="009A1581" w:rsidRPr="00E468D1">
        <w:rPr>
          <w:rFonts w:ascii="Times New Roman" w:hAnsi="Times New Roman" w:cs="Times New Roman"/>
        </w:rPr>
        <w:t>o</w:t>
      </w:r>
      <w:r w:rsidR="00E23D1D" w:rsidRPr="00E468D1">
        <w:rPr>
          <w:rFonts w:ascii="Times New Roman" w:hAnsi="Times New Roman" w:cs="Times New Roman"/>
        </w:rPr>
        <w:t xml:space="preserve"> </w:t>
      </w:r>
      <w:ins w:id="1" w:author="Claudinete Tavares Firmino" w:date="2015-07-08T08:46:00Z">
        <w:r w:rsidR="00E23D1D" w:rsidRPr="00E468D1">
          <w:rPr>
            <w:rFonts w:ascii="Times New Roman" w:hAnsi="Times New Roman" w:cs="Times New Roman"/>
          </w:rPr>
          <w:t>Departamento de Polícia Federal</w:t>
        </w:r>
      </w:ins>
      <w:r w:rsidRPr="00E468D1">
        <w:rPr>
          <w:rFonts w:ascii="Times New Roman" w:hAnsi="Times New Roman" w:cs="Times New Roman"/>
        </w:rPr>
        <w:t xml:space="preserve">, por meio </w:t>
      </w:r>
      <w:r w:rsidR="00E23D1D" w:rsidRPr="00E468D1">
        <w:rPr>
          <w:rFonts w:ascii="Times New Roman" w:hAnsi="Times New Roman" w:cs="Times New Roman"/>
        </w:rPr>
        <w:t xml:space="preserve">da </w:t>
      </w:r>
      <w:ins w:id="2" w:author="Claudinete Tavares Firmino" w:date="2015-07-08T08:48:00Z">
        <w:r w:rsidR="00E23D1D" w:rsidRPr="00E468D1">
          <w:rPr>
            <w:rFonts w:ascii="Times New Roman" w:hAnsi="Times New Roman" w:cs="Times New Roman"/>
          </w:rPr>
          <w:t>Diretoria Técnico-Científica</w:t>
        </w:r>
      </w:ins>
      <w:r w:rsidRPr="00E468D1">
        <w:rPr>
          <w:rFonts w:ascii="Times New Roman" w:hAnsi="Times New Roman" w:cs="Times New Roman"/>
        </w:rPr>
        <w:t>, sediad</w:t>
      </w:r>
      <w:r w:rsidR="00E23D1D" w:rsidRPr="00E468D1">
        <w:rPr>
          <w:rFonts w:ascii="Times New Roman" w:hAnsi="Times New Roman" w:cs="Times New Roman"/>
        </w:rPr>
        <w:t xml:space="preserve">a </w:t>
      </w:r>
      <w:r w:rsidR="009A1581" w:rsidRPr="00E468D1">
        <w:rPr>
          <w:rFonts w:ascii="Times New Roman" w:hAnsi="Times New Roman" w:cs="Times New Roman"/>
        </w:rPr>
        <w:t>no</w:t>
      </w:r>
      <w:r w:rsidR="00E23D1D" w:rsidRPr="00E468D1">
        <w:rPr>
          <w:rFonts w:ascii="Times New Roman" w:hAnsi="Times New Roman" w:cs="Times New Roman"/>
        </w:rPr>
        <w:t xml:space="preserve"> </w:t>
      </w:r>
      <w:ins w:id="3" w:author="Claudinete Tavares Firmino" w:date="2015-07-08T08:49:00Z">
        <w:r w:rsidR="00E23D1D" w:rsidRPr="00E468D1">
          <w:rPr>
            <w:rFonts w:ascii="Times New Roman" w:hAnsi="Times New Roman" w:cs="Times New Roman"/>
          </w:rPr>
          <w:t>SAIS Q</w:t>
        </w:r>
      </w:ins>
      <w:r w:rsidR="009A1581" w:rsidRPr="00E468D1">
        <w:rPr>
          <w:rFonts w:ascii="Times New Roman" w:hAnsi="Times New Roman" w:cs="Times New Roman"/>
        </w:rPr>
        <w:t>uadra</w:t>
      </w:r>
      <w:ins w:id="4" w:author="Claudinete Tavares Firmino" w:date="2015-07-08T08:49:00Z">
        <w:r w:rsidR="00E23D1D" w:rsidRPr="00E468D1">
          <w:rPr>
            <w:rFonts w:ascii="Times New Roman" w:hAnsi="Times New Roman" w:cs="Times New Roman"/>
          </w:rPr>
          <w:t xml:space="preserve"> 07 lote 23 – Asa sul/DF</w:t>
        </w:r>
      </w:ins>
      <w:r w:rsidRPr="00E468D1">
        <w:rPr>
          <w:rFonts w:ascii="Times New Roman" w:hAnsi="Times New Roman" w:cs="Times New Roman"/>
        </w:rPr>
        <w:t xml:space="preserve">, realizará licitação, na modalidade </w:t>
      </w:r>
      <w:r w:rsidRPr="00E468D1">
        <w:rPr>
          <w:rFonts w:ascii="Times New Roman" w:hAnsi="Times New Roman" w:cs="Times New Roman"/>
          <w:bCs/>
        </w:rPr>
        <w:t xml:space="preserve">PREGÃO, </w:t>
      </w:r>
      <w:r w:rsidRPr="00E468D1">
        <w:rPr>
          <w:rFonts w:ascii="Times New Roman" w:hAnsi="Times New Roman" w:cs="Times New Roman"/>
        </w:rPr>
        <w:t>na forma</w:t>
      </w:r>
      <w:r w:rsidRPr="00E468D1">
        <w:rPr>
          <w:rFonts w:ascii="Times New Roman" w:hAnsi="Times New Roman" w:cs="Times New Roman"/>
          <w:bCs/>
        </w:rPr>
        <w:t xml:space="preserve"> ELETRÔNICA, </w:t>
      </w:r>
      <w:r w:rsidRPr="00E468D1">
        <w:rPr>
          <w:rFonts w:ascii="Times New Roman" w:hAnsi="Times New Roman" w:cs="Times New Roman"/>
          <w:b/>
          <w:bCs/>
        </w:rPr>
        <w:t>do</w:t>
      </w:r>
      <w:r w:rsidRPr="00E468D1">
        <w:rPr>
          <w:rFonts w:ascii="Times New Roman" w:hAnsi="Times New Roman" w:cs="Times New Roman"/>
          <w:b/>
        </w:rPr>
        <w:t xml:space="preserve"> </w:t>
      </w:r>
      <w:r w:rsidRPr="00E468D1">
        <w:rPr>
          <w:rFonts w:ascii="Times New Roman" w:hAnsi="Times New Roman" w:cs="Times New Roman"/>
          <w:b/>
          <w:bCs/>
          <w:iCs/>
        </w:rPr>
        <w:t>tipo menor preço</w:t>
      </w:r>
      <w:r w:rsidRPr="00E468D1">
        <w:rPr>
          <w:rFonts w:ascii="Times New Roman" w:hAnsi="Times New Roman" w:cs="Times New Roman"/>
          <w:b/>
          <w:bCs/>
        </w:rPr>
        <w:t>,</w:t>
      </w:r>
      <w:r w:rsidRPr="00E468D1">
        <w:rPr>
          <w:rFonts w:ascii="Times New Roman" w:hAnsi="Times New Roman" w:cs="Times New Roman"/>
        </w:rPr>
        <w:t xml:space="preserve"> nos termos da Lei nº 10.520, de 17 de julho de 2002, do Decreto nº 5.450, de 31 de maio de 2005, da Instrução Normativa SLTI/MPOG nº 2, de 11 de outubro de 2010, da Lei Complementar n° 123, de 14 de dezembro de 2006, da Lei nº 11.488, de 15 de junho de 2007, do Decreto n° </w:t>
      </w:r>
      <w:r w:rsidR="00422614" w:rsidRPr="00E468D1">
        <w:rPr>
          <w:rFonts w:ascii="Times New Roman" w:hAnsi="Times New Roman" w:cs="Times New Roman"/>
        </w:rPr>
        <w:t>8.538, de 06 de outubro de 2015</w:t>
      </w:r>
      <w:r w:rsidRPr="00E468D1">
        <w:rPr>
          <w:rFonts w:ascii="Times New Roman" w:hAnsi="Times New Roman" w:cs="Times New Roman"/>
        </w:rPr>
        <w:t xml:space="preserve">, aplicando-se, subsidiariamente, a Lei nº 8.666, de 21 de junho de 1993, e as exigências estabelecidas neste Edital. </w:t>
      </w:r>
    </w:p>
    <w:p w14:paraId="4C3F8E5F" w14:textId="4B99B885" w:rsidR="00A16667" w:rsidRPr="00451DD7" w:rsidRDefault="00A16667" w:rsidP="00A16667">
      <w:pPr>
        <w:rPr>
          <w:rFonts w:ascii="Times New Roman" w:hAnsi="Times New Roman" w:cs="Times New Roman"/>
          <w:b/>
        </w:rPr>
      </w:pPr>
      <w:r w:rsidRPr="00451DD7">
        <w:rPr>
          <w:rFonts w:ascii="Times New Roman" w:hAnsi="Times New Roman" w:cs="Times New Roman"/>
          <w:b/>
        </w:rPr>
        <w:t>Data da sessão:</w:t>
      </w:r>
      <w:r w:rsidR="00E23D1D" w:rsidRPr="00451DD7">
        <w:rPr>
          <w:rFonts w:ascii="Times New Roman" w:hAnsi="Times New Roman" w:cs="Times New Roman"/>
          <w:b/>
        </w:rPr>
        <w:t xml:space="preserve"> </w:t>
      </w:r>
      <w:r w:rsidR="00B74EAC">
        <w:rPr>
          <w:rFonts w:ascii="Times New Roman" w:hAnsi="Times New Roman" w:cs="Times New Roman"/>
          <w:b/>
        </w:rPr>
        <w:t>10</w:t>
      </w:r>
      <w:bookmarkStart w:id="5" w:name="_GoBack"/>
      <w:bookmarkEnd w:id="5"/>
      <w:r w:rsidR="00E23D1D" w:rsidRPr="00451DD7">
        <w:rPr>
          <w:rFonts w:ascii="Times New Roman" w:hAnsi="Times New Roman" w:cs="Times New Roman"/>
          <w:b/>
        </w:rPr>
        <w:t>/06/2016</w:t>
      </w:r>
    </w:p>
    <w:p w14:paraId="4C3F8E60" w14:textId="0017EF2A" w:rsidR="00A16667" w:rsidRPr="00451DD7" w:rsidRDefault="00A16667" w:rsidP="00A16667">
      <w:pPr>
        <w:rPr>
          <w:rFonts w:ascii="Times New Roman" w:hAnsi="Times New Roman" w:cs="Times New Roman"/>
          <w:b/>
        </w:rPr>
      </w:pPr>
      <w:r w:rsidRPr="00451DD7">
        <w:rPr>
          <w:rFonts w:ascii="Times New Roman" w:hAnsi="Times New Roman" w:cs="Times New Roman"/>
          <w:b/>
        </w:rPr>
        <w:t xml:space="preserve">Horário: </w:t>
      </w:r>
      <w:r w:rsidR="00D37AB6" w:rsidRPr="00451DD7">
        <w:rPr>
          <w:rFonts w:ascii="Times New Roman" w:hAnsi="Times New Roman" w:cs="Times New Roman"/>
          <w:b/>
        </w:rPr>
        <w:t>09:00</w:t>
      </w:r>
      <w:r w:rsidR="00E23D1D" w:rsidRPr="00451DD7">
        <w:rPr>
          <w:rFonts w:ascii="Times New Roman" w:hAnsi="Times New Roman" w:cs="Times New Roman"/>
          <w:b/>
        </w:rPr>
        <w:t xml:space="preserve"> horas</w:t>
      </w:r>
    </w:p>
    <w:p w14:paraId="4C3F8E61" w14:textId="77777777" w:rsidR="00A16667" w:rsidRPr="00E468D1" w:rsidRDefault="00A16667" w:rsidP="00A16667">
      <w:pPr>
        <w:rPr>
          <w:rFonts w:ascii="Times New Roman" w:hAnsi="Times New Roman" w:cs="Times New Roman"/>
        </w:rPr>
      </w:pPr>
      <w:r w:rsidRPr="00E468D1">
        <w:rPr>
          <w:rFonts w:ascii="Times New Roman" w:hAnsi="Times New Roman" w:cs="Times New Roman"/>
        </w:rPr>
        <w:t xml:space="preserve">Local: </w:t>
      </w:r>
      <w:r w:rsidR="002A50D1" w:rsidRPr="00E468D1">
        <w:rPr>
          <w:rFonts w:ascii="Times New Roman" w:hAnsi="Times New Roman" w:cs="Times New Roman"/>
        </w:rPr>
        <w:t>Portal de Compras do Governo Federal – www.comprasgovernamentais.gov.br</w:t>
      </w:r>
    </w:p>
    <w:p w14:paraId="4C3F8E62" w14:textId="77777777" w:rsidR="00E47CF4" w:rsidRPr="00E468D1" w:rsidRDefault="00E47CF4" w:rsidP="00A16667">
      <w:pPr>
        <w:rPr>
          <w:rFonts w:ascii="Times New Roman" w:hAnsi="Times New Roman" w:cs="Times New Roman"/>
        </w:rPr>
      </w:pPr>
    </w:p>
    <w:p w14:paraId="4C3F8E64" w14:textId="77777777" w:rsidR="00CA24FB" w:rsidRPr="00E468D1" w:rsidRDefault="00CA24FB" w:rsidP="00CA24FB">
      <w:pPr>
        <w:numPr>
          <w:ilvl w:val="0"/>
          <w:numId w:val="1"/>
        </w:numPr>
        <w:spacing w:after="120" w:line="276" w:lineRule="auto"/>
        <w:ind w:right="-15"/>
        <w:jc w:val="both"/>
        <w:rPr>
          <w:rFonts w:ascii="Times New Roman" w:hAnsi="Times New Roman" w:cs="Times New Roman"/>
          <w:b/>
        </w:rPr>
      </w:pPr>
      <w:r w:rsidRPr="00E468D1">
        <w:rPr>
          <w:rFonts w:ascii="Times New Roman" w:hAnsi="Times New Roman" w:cs="Times New Roman"/>
          <w:b/>
        </w:rPr>
        <w:t>DO OBJETO</w:t>
      </w:r>
    </w:p>
    <w:p w14:paraId="4C3F8E65" w14:textId="7110C99C" w:rsidR="00CA24FB" w:rsidRPr="00E468D1" w:rsidRDefault="00CA24FB" w:rsidP="00652C9A">
      <w:pPr>
        <w:numPr>
          <w:ilvl w:val="1"/>
          <w:numId w:val="1"/>
        </w:numPr>
        <w:spacing w:before="120" w:after="120" w:line="276" w:lineRule="auto"/>
        <w:ind w:left="425" w:firstLine="0"/>
        <w:jc w:val="both"/>
        <w:rPr>
          <w:rFonts w:ascii="Times New Roman" w:hAnsi="Times New Roman" w:cs="Times New Roman"/>
        </w:rPr>
      </w:pPr>
      <w:r w:rsidRPr="00E468D1">
        <w:rPr>
          <w:rFonts w:ascii="Times New Roman" w:hAnsi="Times New Roman" w:cs="Times New Roman"/>
        </w:rPr>
        <w:t xml:space="preserve">O objeto da presente licitação é a escolha da proposta mais vantajosa para a aquisição de </w:t>
      </w:r>
      <w:r w:rsidR="009A1581" w:rsidRPr="00E468D1">
        <w:rPr>
          <w:rFonts w:ascii="Times New Roman" w:hAnsi="Times New Roman" w:cs="Times New Roman"/>
        </w:rPr>
        <w:t>conjuntos de marcadores de vestígios personalizados para atender às atividades de perícia em local de crime</w:t>
      </w:r>
      <w:r w:rsidR="009A1581" w:rsidRPr="00E468D1">
        <w:rPr>
          <w:rFonts w:ascii="Times New Roman" w:hAnsi="Times New Roman" w:cs="Times New Roman"/>
          <w:b/>
        </w:rPr>
        <w:t>,</w:t>
      </w:r>
      <w:r w:rsidR="009A1581" w:rsidRPr="00E468D1">
        <w:rPr>
          <w:rFonts w:ascii="Times New Roman" w:hAnsi="Times New Roman" w:cs="Times New Roman"/>
        </w:rPr>
        <w:t xml:space="preserve"> conforme condições, quantidades e exigências estabelecidas </w:t>
      </w:r>
      <w:r w:rsidRPr="00E468D1">
        <w:rPr>
          <w:rFonts w:ascii="Times New Roman" w:hAnsi="Times New Roman" w:cs="Times New Roman"/>
        </w:rPr>
        <w:t>neste Edital e seus anexos.</w:t>
      </w:r>
    </w:p>
    <w:p w14:paraId="4C3F8E68" w14:textId="0E9628C2" w:rsidR="00CA24FB" w:rsidRPr="00E468D1" w:rsidRDefault="00CA24FB" w:rsidP="009A1581">
      <w:pPr>
        <w:numPr>
          <w:ilvl w:val="1"/>
          <w:numId w:val="1"/>
        </w:numPr>
        <w:spacing w:before="120" w:after="120" w:line="276" w:lineRule="auto"/>
        <w:ind w:left="425" w:firstLine="0"/>
        <w:jc w:val="both"/>
        <w:rPr>
          <w:rFonts w:ascii="Times New Roman" w:hAnsi="Times New Roman" w:cs="Times New Roman"/>
        </w:rPr>
      </w:pPr>
      <w:r w:rsidRPr="00E468D1">
        <w:rPr>
          <w:rFonts w:ascii="Times New Roman" w:hAnsi="Times New Roman" w:cs="Times New Roman"/>
        </w:rPr>
        <w:t xml:space="preserve"> A licitação será </w:t>
      </w:r>
      <w:r w:rsidR="00AE7612" w:rsidRPr="00E468D1">
        <w:rPr>
          <w:rFonts w:ascii="Times New Roman" w:hAnsi="Times New Roman" w:cs="Times New Roman"/>
        </w:rPr>
        <w:t>de um grupo, formado</w:t>
      </w:r>
      <w:r w:rsidRPr="00E468D1">
        <w:rPr>
          <w:rFonts w:ascii="Times New Roman" w:hAnsi="Times New Roman" w:cs="Times New Roman"/>
        </w:rPr>
        <w:t xml:space="preserve"> por </w:t>
      </w:r>
      <w:r w:rsidR="00AE7612" w:rsidRPr="00E468D1">
        <w:rPr>
          <w:rFonts w:ascii="Times New Roman" w:hAnsi="Times New Roman" w:cs="Times New Roman"/>
        </w:rPr>
        <w:t>três itens</w:t>
      </w:r>
      <w:r w:rsidRPr="00E468D1">
        <w:rPr>
          <w:rFonts w:ascii="Times New Roman" w:hAnsi="Times New Roman" w:cs="Times New Roman"/>
          <w:b/>
        </w:rPr>
        <w:t>,</w:t>
      </w:r>
      <w:r w:rsidRPr="00E468D1">
        <w:rPr>
          <w:rFonts w:ascii="Times New Roman" w:hAnsi="Times New Roman" w:cs="Times New Roman"/>
        </w:rPr>
        <w:t xml:space="preserve"> conforme tabela constante do Termo de Referência, devendo</w:t>
      </w:r>
      <w:r w:rsidR="00AE7612" w:rsidRPr="00E468D1">
        <w:rPr>
          <w:rFonts w:ascii="Times New Roman" w:hAnsi="Times New Roman" w:cs="Times New Roman"/>
        </w:rPr>
        <w:t xml:space="preserve"> o licitante</w:t>
      </w:r>
      <w:r w:rsidRPr="00E468D1">
        <w:rPr>
          <w:rFonts w:ascii="Times New Roman" w:hAnsi="Times New Roman" w:cs="Times New Roman"/>
        </w:rPr>
        <w:t xml:space="preserve"> oferecer proposta para todos os itens que o compõem.</w:t>
      </w:r>
    </w:p>
    <w:p w14:paraId="4C3F8E6B" w14:textId="77777777" w:rsidR="00CA24FB" w:rsidRPr="00E468D1" w:rsidRDefault="00CA24FB" w:rsidP="00CA24FB">
      <w:pPr>
        <w:numPr>
          <w:ilvl w:val="0"/>
          <w:numId w:val="1"/>
        </w:numPr>
        <w:autoSpaceDE w:val="0"/>
        <w:spacing w:after="120" w:line="276" w:lineRule="auto"/>
        <w:jc w:val="both"/>
        <w:rPr>
          <w:rFonts w:ascii="Times New Roman" w:hAnsi="Times New Roman" w:cs="Times New Roman"/>
          <w:b/>
        </w:rPr>
      </w:pPr>
      <w:r w:rsidRPr="00E468D1">
        <w:rPr>
          <w:rFonts w:ascii="Times New Roman" w:hAnsi="Times New Roman" w:cs="Times New Roman"/>
          <w:b/>
        </w:rPr>
        <w:t>DOS RECURSOS ORÇAMENTÁRIOS</w:t>
      </w:r>
    </w:p>
    <w:p w14:paraId="4C3F8E6C" w14:textId="7EBB148E" w:rsidR="00CA24FB" w:rsidRPr="00E468D1" w:rsidRDefault="00CA24FB" w:rsidP="00FB5485">
      <w:pPr>
        <w:numPr>
          <w:ilvl w:val="1"/>
          <w:numId w:val="1"/>
        </w:numPr>
        <w:spacing w:after="120" w:line="276" w:lineRule="auto"/>
        <w:ind w:left="0" w:right="-15" w:firstLine="567"/>
        <w:jc w:val="both"/>
        <w:rPr>
          <w:rFonts w:ascii="Times New Roman" w:hAnsi="Times New Roman" w:cs="Times New Roman"/>
        </w:rPr>
      </w:pPr>
      <w:r w:rsidRPr="00E468D1">
        <w:rPr>
          <w:rFonts w:ascii="Times New Roman" w:hAnsi="Times New Roman" w:cs="Times New Roman"/>
        </w:rPr>
        <w:t>As despesas para atender a esta licitação estão programadas em dotação orçamentária própria, prevista no orçamento da União para o exercício de 20</w:t>
      </w:r>
      <w:r w:rsidR="00D37AB6" w:rsidRPr="00E468D1">
        <w:rPr>
          <w:rFonts w:ascii="Times New Roman" w:hAnsi="Times New Roman" w:cs="Times New Roman"/>
        </w:rPr>
        <w:t>16</w:t>
      </w:r>
      <w:r w:rsidRPr="00E468D1">
        <w:rPr>
          <w:rFonts w:ascii="Times New Roman" w:hAnsi="Times New Roman" w:cs="Times New Roman"/>
        </w:rPr>
        <w:t>, na classificação abaixo:</w:t>
      </w:r>
    </w:p>
    <w:p w14:paraId="4C3F8E6D" w14:textId="31A66242" w:rsidR="00CA24FB" w:rsidRPr="00E468D1" w:rsidRDefault="00CA24FB" w:rsidP="00FB5485">
      <w:pPr>
        <w:suppressAutoHyphens/>
        <w:spacing w:after="120" w:line="276" w:lineRule="auto"/>
        <w:ind w:firstLine="567"/>
        <w:rPr>
          <w:rFonts w:ascii="Times New Roman" w:hAnsi="Times New Roman" w:cs="Times New Roman"/>
          <w:lang w:eastAsia="en-US"/>
        </w:rPr>
      </w:pPr>
      <w:r w:rsidRPr="00E468D1">
        <w:rPr>
          <w:rFonts w:ascii="Times New Roman" w:hAnsi="Times New Roman" w:cs="Times New Roman"/>
          <w:lang w:eastAsia="en-US"/>
        </w:rPr>
        <w:t xml:space="preserve">Gestão/Unidade:  </w:t>
      </w:r>
      <w:r w:rsidR="00AE7612" w:rsidRPr="00E468D1">
        <w:rPr>
          <w:rFonts w:ascii="Times New Roman" w:hAnsi="Times New Roman" w:cs="Times New Roman"/>
          <w:lang w:eastAsia="en-US"/>
        </w:rPr>
        <w:t>200406</w:t>
      </w:r>
    </w:p>
    <w:p w14:paraId="4C3F8E6E" w14:textId="57145844" w:rsidR="00CA24FB" w:rsidRPr="00E468D1" w:rsidRDefault="00CA24FB" w:rsidP="00FB5485">
      <w:pPr>
        <w:suppressAutoHyphens/>
        <w:spacing w:after="120" w:line="276" w:lineRule="auto"/>
        <w:ind w:firstLine="567"/>
        <w:rPr>
          <w:rFonts w:ascii="Times New Roman" w:hAnsi="Times New Roman" w:cs="Times New Roman"/>
          <w:lang w:eastAsia="en-US"/>
        </w:rPr>
      </w:pPr>
      <w:r w:rsidRPr="00E468D1">
        <w:rPr>
          <w:rFonts w:ascii="Times New Roman" w:hAnsi="Times New Roman" w:cs="Times New Roman"/>
          <w:lang w:eastAsia="en-US"/>
        </w:rPr>
        <w:t xml:space="preserve">Fonte: </w:t>
      </w:r>
      <w:r w:rsidR="00AE7612" w:rsidRPr="00E468D1">
        <w:rPr>
          <w:rFonts w:ascii="Times New Roman" w:hAnsi="Times New Roman" w:cs="Times New Roman"/>
          <w:lang w:eastAsia="en-US"/>
        </w:rPr>
        <w:t>00001</w:t>
      </w:r>
    </w:p>
    <w:p w14:paraId="4C3F8E6F" w14:textId="6A1085DE" w:rsidR="00CA24FB" w:rsidRPr="00E468D1" w:rsidRDefault="00CA24FB" w:rsidP="00FB5485">
      <w:pPr>
        <w:suppressAutoHyphens/>
        <w:spacing w:after="120" w:line="276" w:lineRule="auto"/>
        <w:ind w:firstLine="567"/>
        <w:rPr>
          <w:rFonts w:ascii="Times New Roman" w:hAnsi="Times New Roman" w:cs="Times New Roman"/>
          <w:lang w:eastAsia="en-US"/>
        </w:rPr>
      </w:pPr>
      <w:r w:rsidRPr="00E468D1">
        <w:rPr>
          <w:rFonts w:ascii="Times New Roman" w:hAnsi="Times New Roman" w:cs="Times New Roman"/>
          <w:lang w:eastAsia="en-US"/>
        </w:rPr>
        <w:t xml:space="preserve">Programa de Trabalho:  </w:t>
      </w:r>
      <w:r w:rsidR="00D37AB6" w:rsidRPr="00E468D1">
        <w:rPr>
          <w:rFonts w:ascii="Times New Roman" w:hAnsi="Times New Roman" w:cs="Times New Roman"/>
          <w:lang w:eastAsia="en-US"/>
        </w:rPr>
        <w:t>090123</w:t>
      </w:r>
    </w:p>
    <w:p w14:paraId="4C3F8E70" w14:textId="428AFDD2" w:rsidR="00CA24FB" w:rsidRPr="00E468D1" w:rsidRDefault="00CA24FB" w:rsidP="00FB5485">
      <w:pPr>
        <w:suppressAutoHyphens/>
        <w:spacing w:after="120" w:line="276" w:lineRule="auto"/>
        <w:ind w:firstLine="567"/>
        <w:rPr>
          <w:rFonts w:ascii="Times New Roman" w:hAnsi="Times New Roman" w:cs="Times New Roman"/>
          <w:lang w:eastAsia="en-US"/>
        </w:rPr>
      </w:pPr>
      <w:r w:rsidRPr="00E468D1">
        <w:rPr>
          <w:rFonts w:ascii="Times New Roman" w:hAnsi="Times New Roman" w:cs="Times New Roman"/>
          <w:lang w:eastAsia="en-US"/>
        </w:rPr>
        <w:t xml:space="preserve">Elemento de Despesa:  </w:t>
      </w:r>
      <w:r w:rsidR="00AE7612" w:rsidRPr="00E468D1">
        <w:rPr>
          <w:rFonts w:ascii="Times New Roman" w:hAnsi="Times New Roman" w:cs="Times New Roman"/>
          <w:lang w:eastAsia="en-US"/>
        </w:rPr>
        <w:t>339030</w:t>
      </w:r>
    </w:p>
    <w:p w14:paraId="16EC8046" w14:textId="0A01C31E" w:rsidR="00D37AB6" w:rsidRPr="00E468D1" w:rsidRDefault="00D37AB6" w:rsidP="00FB5485">
      <w:pPr>
        <w:suppressAutoHyphens/>
        <w:spacing w:after="120" w:line="276" w:lineRule="auto"/>
        <w:ind w:firstLine="567"/>
        <w:rPr>
          <w:rFonts w:ascii="Times New Roman" w:hAnsi="Times New Roman" w:cs="Times New Roman"/>
          <w:lang w:eastAsia="en-US"/>
        </w:rPr>
      </w:pPr>
      <w:r w:rsidRPr="00E468D1">
        <w:rPr>
          <w:rFonts w:ascii="Times New Roman" w:hAnsi="Times New Roman" w:cs="Times New Roman"/>
          <w:lang w:eastAsia="en-US"/>
        </w:rPr>
        <w:t>PI: 702A</w:t>
      </w:r>
    </w:p>
    <w:p w14:paraId="4C3F8E72" w14:textId="77777777" w:rsidR="0064192C" w:rsidRPr="00E468D1" w:rsidRDefault="0064192C" w:rsidP="0064192C">
      <w:pPr>
        <w:spacing w:after="120" w:line="276" w:lineRule="auto"/>
        <w:ind w:right="-15"/>
        <w:jc w:val="both"/>
        <w:rPr>
          <w:rFonts w:ascii="Times New Roman" w:hAnsi="Times New Roman" w:cs="Times New Roman"/>
          <w:lang w:eastAsia="en-US"/>
        </w:rPr>
      </w:pPr>
    </w:p>
    <w:p w14:paraId="4C3F8E73" w14:textId="77777777" w:rsidR="00CA24FB" w:rsidRPr="00E468D1" w:rsidRDefault="00CA24FB" w:rsidP="00CA24FB">
      <w:pPr>
        <w:numPr>
          <w:ilvl w:val="0"/>
          <w:numId w:val="1"/>
        </w:numPr>
        <w:spacing w:after="120" w:line="276" w:lineRule="auto"/>
        <w:ind w:right="-17"/>
        <w:jc w:val="both"/>
        <w:rPr>
          <w:rFonts w:ascii="Times New Roman" w:hAnsi="Times New Roman" w:cs="Times New Roman"/>
          <w:b/>
        </w:rPr>
      </w:pPr>
      <w:r w:rsidRPr="00E468D1">
        <w:rPr>
          <w:rFonts w:ascii="Times New Roman" w:hAnsi="Times New Roman" w:cs="Times New Roman"/>
          <w:b/>
        </w:rPr>
        <w:lastRenderedPageBreak/>
        <w:t>DO CREDENCIAMENTO</w:t>
      </w:r>
    </w:p>
    <w:p w14:paraId="4C3F8E74" w14:textId="77777777" w:rsidR="00CA24FB" w:rsidRPr="00E468D1" w:rsidRDefault="00CA24FB" w:rsidP="0064192C">
      <w:pPr>
        <w:numPr>
          <w:ilvl w:val="1"/>
          <w:numId w:val="1"/>
        </w:numPr>
        <w:spacing w:before="120" w:after="120" w:line="276" w:lineRule="auto"/>
        <w:ind w:left="425" w:firstLine="0"/>
        <w:jc w:val="both"/>
        <w:rPr>
          <w:rFonts w:ascii="Times New Roman" w:hAnsi="Times New Roman" w:cs="Times New Roman"/>
          <w:bCs/>
          <w:iCs/>
        </w:rPr>
      </w:pPr>
      <w:r w:rsidRPr="00E468D1">
        <w:rPr>
          <w:rFonts w:ascii="Times New Roman" w:hAnsi="Times New Roman" w:cs="Times New Roman"/>
          <w:bCs/>
          <w:iCs/>
        </w:rPr>
        <w:t>O Credenciamento é o nível básico do registro cadastral no SICAF, que permite a participação dos interessados na modalidade licitatória Pregão, em sua forma eletrônica.</w:t>
      </w:r>
    </w:p>
    <w:p w14:paraId="4C3F8E76" w14:textId="77777777" w:rsidR="00CA24FB" w:rsidRPr="00E468D1" w:rsidRDefault="00CA24FB" w:rsidP="002A50D1">
      <w:pPr>
        <w:numPr>
          <w:ilvl w:val="1"/>
          <w:numId w:val="1"/>
        </w:numPr>
        <w:spacing w:before="120" w:after="120" w:line="276" w:lineRule="auto"/>
        <w:ind w:left="425" w:firstLine="0"/>
        <w:jc w:val="both"/>
        <w:rPr>
          <w:rFonts w:ascii="Times New Roman" w:hAnsi="Times New Roman" w:cs="Times New Roman"/>
          <w:bCs/>
          <w:iCs/>
        </w:rPr>
      </w:pPr>
      <w:r w:rsidRPr="00E468D1">
        <w:rPr>
          <w:rFonts w:ascii="Times New Roman" w:hAnsi="Times New Roman" w:cs="Times New Roman"/>
          <w:bCs/>
          <w:iCs/>
        </w:rPr>
        <w:t>O cadastro no SICAF poderá ser iniciado no Portal</w:t>
      </w:r>
      <w:r w:rsidR="002A50D1" w:rsidRPr="00E468D1">
        <w:rPr>
          <w:rFonts w:ascii="Times New Roman" w:hAnsi="Times New Roman" w:cs="Times New Roman"/>
          <w:bCs/>
          <w:iCs/>
        </w:rPr>
        <w:t xml:space="preserve"> de Compras do Governo Federal</w:t>
      </w:r>
      <w:r w:rsidRPr="00E468D1">
        <w:rPr>
          <w:rFonts w:ascii="Times New Roman" w:hAnsi="Times New Roman" w:cs="Times New Roman"/>
          <w:bCs/>
          <w:iCs/>
        </w:rPr>
        <w:t xml:space="preserve">, no sítio </w:t>
      </w:r>
      <w:r w:rsidR="002A50D1" w:rsidRPr="00E468D1">
        <w:rPr>
          <w:rFonts w:ascii="Times New Roman" w:hAnsi="Times New Roman" w:cs="Times New Roman"/>
          <w:bCs/>
          <w:iCs/>
        </w:rPr>
        <w:t>www.comprasgovernamentais.gov.br</w:t>
      </w:r>
      <w:r w:rsidRPr="00E468D1">
        <w:rPr>
          <w:rFonts w:ascii="Times New Roman" w:hAnsi="Times New Roman" w:cs="Times New Roman"/>
          <w:bCs/>
          <w:iCs/>
        </w:rPr>
        <w:t xml:space="preserve">, com a solicitação de </w:t>
      </w:r>
      <w:proofErr w:type="spellStart"/>
      <w:r w:rsidRPr="00E468D1">
        <w:rPr>
          <w:rFonts w:ascii="Times New Roman" w:hAnsi="Times New Roman" w:cs="Times New Roman"/>
          <w:bCs/>
          <w:iCs/>
        </w:rPr>
        <w:t>login</w:t>
      </w:r>
      <w:proofErr w:type="spellEnd"/>
      <w:r w:rsidRPr="00E468D1">
        <w:rPr>
          <w:rFonts w:ascii="Times New Roman" w:hAnsi="Times New Roman" w:cs="Times New Roman"/>
          <w:bCs/>
          <w:iCs/>
        </w:rPr>
        <w:t xml:space="preserve"> e senha pelo interessado.</w:t>
      </w:r>
    </w:p>
    <w:p w14:paraId="4C3F8E77" w14:textId="77777777" w:rsidR="00CA24FB" w:rsidRPr="00E468D1" w:rsidRDefault="00CA24FB" w:rsidP="0064192C">
      <w:pPr>
        <w:numPr>
          <w:ilvl w:val="1"/>
          <w:numId w:val="1"/>
        </w:numPr>
        <w:spacing w:before="120" w:after="120" w:line="276" w:lineRule="auto"/>
        <w:ind w:left="425" w:firstLine="0"/>
        <w:jc w:val="both"/>
        <w:rPr>
          <w:rFonts w:ascii="Times New Roman" w:hAnsi="Times New Roman" w:cs="Times New Roman"/>
        </w:rPr>
      </w:pPr>
      <w:r w:rsidRPr="00E468D1">
        <w:rPr>
          <w:rFonts w:ascii="Times New Roman" w:hAnsi="Times New Roman" w:cs="Times New Roman"/>
        </w:rPr>
        <w:t>O credenciamento junto ao provedor do sistema implica a responsabilidade do licitante ou de seu representante legal e a presunção de sua capacidade técnica para realização das transações inerentes a este Pregão.</w:t>
      </w:r>
    </w:p>
    <w:p w14:paraId="4C3F8E78" w14:textId="6992EE16" w:rsidR="00CA24FB" w:rsidRPr="00E468D1" w:rsidRDefault="00CA24FB" w:rsidP="0064192C">
      <w:pPr>
        <w:numPr>
          <w:ilvl w:val="1"/>
          <w:numId w:val="1"/>
        </w:numPr>
        <w:spacing w:before="120" w:after="120" w:line="276" w:lineRule="auto"/>
        <w:ind w:left="425" w:firstLine="0"/>
        <w:jc w:val="both"/>
        <w:rPr>
          <w:rFonts w:ascii="Times New Roman" w:hAnsi="Times New Roman" w:cs="Times New Roman"/>
        </w:rPr>
      </w:pPr>
      <w:r w:rsidRPr="00E468D1">
        <w:rPr>
          <w:rFonts w:ascii="Times New Roman" w:hAnsi="Times New Roman" w:cs="Times New Roman"/>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14:paraId="4C3F8E79" w14:textId="77777777" w:rsidR="00CA24FB" w:rsidRPr="00E468D1" w:rsidRDefault="00CA24FB" w:rsidP="0064192C">
      <w:pPr>
        <w:numPr>
          <w:ilvl w:val="1"/>
          <w:numId w:val="1"/>
        </w:numPr>
        <w:snapToGrid w:val="0"/>
        <w:spacing w:before="120" w:after="120" w:line="276" w:lineRule="auto"/>
        <w:ind w:left="425" w:firstLine="0"/>
        <w:jc w:val="both"/>
        <w:rPr>
          <w:rFonts w:ascii="Times New Roman" w:hAnsi="Times New Roman" w:cs="Times New Roman"/>
          <w:bCs/>
        </w:rPr>
      </w:pPr>
      <w:r w:rsidRPr="00E468D1">
        <w:rPr>
          <w:rFonts w:ascii="Times New Roman" w:hAnsi="Times New Roman" w:cs="Times New Roman"/>
          <w:lang w:eastAsia="en-US"/>
        </w:rPr>
        <w:t>A perda da senha ou a quebra de sigilo deverão ser comunicadas imediatamente ao provedor do sistema para imediato bloqueio de acesso.</w:t>
      </w:r>
    </w:p>
    <w:p w14:paraId="4C3F8E7A" w14:textId="77777777" w:rsidR="0064192C" w:rsidRPr="00E468D1" w:rsidRDefault="0064192C" w:rsidP="0064192C">
      <w:pPr>
        <w:snapToGrid w:val="0"/>
        <w:spacing w:before="120" w:after="120" w:line="276" w:lineRule="auto"/>
        <w:ind w:left="425"/>
        <w:jc w:val="both"/>
        <w:rPr>
          <w:rFonts w:ascii="Times New Roman" w:hAnsi="Times New Roman" w:cs="Times New Roman"/>
          <w:bCs/>
        </w:rPr>
      </w:pPr>
    </w:p>
    <w:p w14:paraId="4C3F8E7B" w14:textId="77777777" w:rsidR="00CA24FB" w:rsidRPr="00E468D1" w:rsidRDefault="00CA24FB" w:rsidP="00CA24FB">
      <w:pPr>
        <w:numPr>
          <w:ilvl w:val="0"/>
          <w:numId w:val="1"/>
        </w:numPr>
        <w:snapToGrid w:val="0"/>
        <w:spacing w:after="120" w:line="276" w:lineRule="auto"/>
        <w:ind w:right="-17"/>
        <w:jc w:val="both"/>
        <w:rPr>
          <w:rFonts w:ascii="Times New Roman" w:hAnsi="Times New Roman" w:cs="Times New Roman"/>
          <w:b/>
          <w:bCs/>
        </w:rPr>
      </w:pPr>
      <w:r w:rsidRPr="00E468D1">
        <w:rPr>
          <w:rFonts w:ascii="Times New Roman" w:hAnsi="Times New Roman" w:cs="Times New Roman"/>
          <w:b/>
          <w:bCs/>
        </w:rPr>
        <w:t>DA PARTICIPAÇÃO NO PREGÃO.</w:t>
      </w:r>
    </w:p>
    <w:p w14:paraId="4C3F8E7C" w14:textId="4AE9107D" w:rsidR="00CA24FB" w:rsidRPr="00E468D1" w:rsidRDefault="00A363B0" w:rsidP="0064192C">
      <w:pPr>
        <w:numPr>
          <w:ilvl w:val="1"/>
          <w:numId w:val="1"/>
        </w:numPr>
        <w:spacing w:before="120" w:after="120" w:line="276" w:lineRule="auto"/>
        <w:ind w:left="425" w:firstLine="0"/>
        <w:jc w:val="both"/>
        <w:rPr>
          <w:rFonts w:ascii="Times New Roman" w:hAnsi="Times New Roman" w:cs="Times New Roman"/>
          <w:bCs/>
          <w:iCs/>
        </w:rPr>
      </w:pPr>
      <w:r w:rsidRPr="00E468D1">
        <w:rPr>
          <w:rFonts w:ascii="Times New Roman" w:hAnsi="Times New Roman" w:cs="Times New Roman"/>
          <w:bCs/>
        </w:rPr>
        <w:t>A participação neste Pre</w:t>
      </w:r>
      <w:r w:rsidR="00422614" w:rsidRPr="00E468D1">
        <w:rPr>
          <w:rFonts w:ascii="Times New Roman" w:hAnsi="Times New Roman" w:cs="Times New Roman"/>
          <w:bCs/>
        </w:rPr>
        <w:t>gão é exclusiva a microempresas e</w:t>
      </w:r>
      <w:r w:rsidRPr="00E468D1">
        <w:rPr>
          <w:rFonts w:ascii="Times New Roman" w:hAnsi="Times New Roman" w:cs="Times New Roman"/>
          <w:bCs/>
        </w:rPr>
        <w:t xml:space="preserve"> empresas de pequeno porte, </w:t>
      </w:r>
      <w:r w:rsidR="00CA24FB" w:rsidRPr="00E468D1">
        <w:rPr>
          <w:rFonts w:ascii="Times New Roman" w:hAnsi="Times New Roman" w:cs="Times New Roman"/>
          <w:bCs/>
        </w:rPr>
        <w:t>cujo ramo de atividade seja compatível com o objeto desta licitação, e que estejam com Credenciamento regular no</w:t>
      </w:r>
      <w:r w:rsidR="00CA24FB" w:rsidRPr="00E468D1">
        <w:rPr>
          <w:rFonts w:ascii="Times New Roman" w:hAnsi="Times New Roman" w:cs="Times New Roman"/>
        </w:rPr>
        <w:t xml:space="preserve"> Sistema de Cadastramento Unificado de Fornecedores – SICAF, conforme disposto no §3º do artigo 8º da Instrução Normativa SLTI/MPOG nº 2, de </w:t>
      </w:r>
      <w:r w:rsidR="006E37AB" w:rsidRPr="00E468D1">
        <w:rPr>
          <w:rFonts w:ascii="Times New Roman" w:hAnsi="Times New Roman" w:cs="Times New Roman"/>
        </w:rPr>
        <w:t>2010</w:t>
      </w:r>
      <w:r w:rsidR="00422614" w:rsidRPr="00E468D1">
        <w:rPr>
          <w:rFonts w:ascii="Times New Roman" w:hAnsi="Times New Roman" w:cs="Times New Roman"/>
        </w:rPr>
        <w:t>.</w:t>
      </w:r>
    </w:p>
    <w:p w14:paraId="42A4E4C4" w14:textId="0790E1A1" w:rsidR="00422614" w:rsidRPr="00E468D1" w:rsidRDefault="00422614" w:rsidP="0064192C">
      <w:pPr>
        <w:numPr>
          <w:ilvl w:val="1"/>
          <w:numId w:val="1"/>
        </w:numPr>
        <w:spacing w:before="120" w:after="120" w:line="276" w:lineRule="auto"/>
        <w:ind w:left="425" w:firstLine="0"/>
        <w:jc w:val="both"/>
        <w:rPr>
          <w:rFonts w:ascii="Times New Roman" w:hAnsi="Times New Roman" w:cs="Times New Roman"/>
          <w:bCs/>
          <w:iCs/>
        </w:rPr>
      </w:pPr>
      <w:r w:rsidRPr="00E468D1">
        <w:rPr>
          <w:rFonts w:ascii="Times New Roman" w:hAnsi="Times New Roman" w:cs="Times New Roman"/>
          <w:bCs/>
          <w:iCs/>
        </w:rPr>
        <w:t>Será concedido tratamento favorecido para as sociedades cooperativas mencionadas no artigo 34 da Lei nº 11.488, de 2007, para o agricultor familiar, o produtor rural pessoa física e para o microempreendedor individual - MEI, nos limites previstos da Lei Complementar nº 123, de 2006.</w:t>
      </w:r>
    </w:p>
    <w:p w14:paraId="4C3F8E7E" w14:textId="77777777" w:rsidR="00CA24FB" w:rsidRPr="00E468D1" w:rsidRDefault="00A363B0" w:rsidP="0064192C">
      <w:pPr>
        <w:numPr>
          <w:ilvl w:val="1"/>
          <w:numId w:val="1"/>
        </w:numPr>
        <w:autoSpaceDE w:val="0"/>
        <w:snapToGrid w:val="0"/>
        <w:spacing w:before="120" w:after="120" w:line="276" w:lineRule="auto"/>
        <w:ind w:left="425" w:firstLine="0"/>
        <w:jc w:val="both"/>
        <w:rPr>
          <w:rFonts w:ascii="Times New Roman" w:hAnsi="Times New Roman" w:cs="Times New Roman"/>
          <w:bCs/>
        </w:rPr>
      </w:pPr>
      <w:r w:rsidRPr="00E468D1">
        <w:rPr>
          <w:rFonts w:ascii="Times New Roman" w:hAnsi="Times New Roman" w:cs="Times New Roman"/>
          <w:bCs/>
        </w:rPr>
        <w:t xml:space="preserve">Não poderão participar desta licitação </w:t>
      </w:r>
      <w:r w:rsidR="00F06973" w:rsidRPr="00E468D1">
        <w:rPr>
          <w:rFonts w:ascii="Times New Roman" w:hAnsi="Times New Roman" w:cs="Times New Roman"/>
          <w:bCs/>
        </w:rPr>
        <w:t xml:space="preserve">os interessados </w:t>
      </w:r>
      <w:r w:rsidRPr="00E468D1">
        <w:rPr>
          <w:rFonts w:ascii="Times New Roman" w:hAnsi="Times New Roman" w:cs="Times New Roman"/>
          <w:bCs/>
        </w:rPr>
        <w:t>indicad</w:t>
      </w:r>
      <w:r w:rsidR="00F06973" w:rsidRPr="00E468D1">
        <w:rPr>
          <w:rFonts w:ascii="Times New Roman" w:hAnsi="Times New Roman" w:cs="Times New Roman"/>
          <w:bCs/>
        </w:rPr>
        <w:t>o</w:t>
      </w:r>
      <w:r w:rsidRPr="00E468D1">
        <w:rPr>
          <w:rFonts w:ascii="Times New Roman" w:hAnsi="Times New Roman" w:cs="Times New Roman"/>
          <w:bCs/>
        </w:rPr>
        <w:t>s no item acima:</w:t>
      </w:r>
    </w:p>
    <w:p w14:paraId="4C3F8E7F" w14:textId="77777777" w:rsidR="004E21CE" w:rsidRPr="00E468D1" w:rsidRDefault="00CA24FB" w:rsidP="0064192C">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bCs/>
        </w:rPr>
      </w:pPr>
      <w:proofErr w:type="gramStart"/>
      <w:r w:rsidRPr="00E468D1">
        <w:rPr>
          <w:rFonts w:ascii="Times New Roman" w:hAnsi="Times New Roman" w:cs="Times New Roman"/>
          <w:bCs/>
        </w:rPr>
        <w:t>proibid</w:t>
      </w:r>
      <w:r w:rsidR="00F06973" w:rsidRPr="00E468D1">
        <w:rPr>
          <w:rFonts w:ascii="Times New Roman" w:hAnsi="Times New Roman" w:cs="Times New Roman"/>
          <w:bCs/>
        </w:rPr>
        <w:t>o</w:t>
      </w:r>
      <w:r w:rsidRPr="00E468D1">
        <w:rPr>
          <w:rFonts w:ascii="Times New Roman" w:hAnsi="Times New Roman" w:cs="Times New Roman"/>
          <w:bCs/>
        </w:rPr>
        <w:t>s</w:t>
      </w:r>
      <w:proofErr w:type="gramEnd"/>
      <w:r w:rsidRPr="00E468D1">
        <w:rPr>
          <w:rFonts w:ascii="Times New Roman" w:hAnsi="Times New Roman" w:cs="Times New Roman"/>
          <w:bCs/>
        </w:rPr>
        <w:t xml:space="preserve"> de participar de licitações e celebrar contratos administrativos,</w:t>
      </w:r>
      <w:r w:rsidR="004E21CE" w:rsidRPr="00E468D1">
        <w:rPr>
          <w:rFonts w:ascii="Times New Roman" w:hAnsi="Times New Roman" w:cs="Times New Roman"/>
          <w:bCs/>
        </w:rPr>
        <w:t xml:space="preserve"> na forma da legislação vigente;</w:t>
      </w:r>
    </w:p>
    <w:p w14:paraId="4C3F8E80" w14:textId="77777777" w:rsidR="00CA24FB" w:rsidRPr="00E468D1" w:rsidRDefault="00CA24FB" w:rsidP="0064192C">
      <w:pPr>
        <w:numPr>
          <w:ilvl w:val="2"/>
          <w:numId w:val="1"/>
        </w:numPr>
        <w:tabs>
          <w:tab w:val="left" w:pos="1440"/>
        </w:tabs>
        <w:autoSpaceDE w:val="0"/>
        <w:snapToGrid w:val="0"/>
        <w:spacing w:before="120" w:after="120" w:line="276" w:lineRule="auto"/>
        <w:ind w:left="1134" w:firstLine="0"/>
        <w:jc w:val="both"/>
        <w:rPr>
          <w:rFonts w:ascii="Times New Roman" w:eastAsia="Zurich BT" w:hAnsi="Times New Roman" w:cs="Times New Roman"/>
          <w:bCs/>
        </w:rPr>
      </w:pPr>
      <w:proofErr w:type="gramStart"/>
      <w:r w:rsidRPr="00E468D1">
        <w:rPr>
          <w:rFonts w:ascii="Times New Roman" w:hAnsi="Times New Roman" w:cs="Times New Roman"/>
        </w:rPr>
        <w:t>que</w:t>
      </w:r>
      <w:proofErr w:type="gramEnd"/>
      <w:r w:rsidRPr="00E468D1">
        <w:rPr>
          <w:rFonts w:ascii="Times New Roman" w:hAnsi="Times New Roman" w:cs="Times New Roman"/>
        </w:rPr>
        <w:t xml:space="preserve"> estejam sob falência, em recuperação judicial ou extrajudicial, concurso de credores, concordata ou insolvência, em processo de dissolução ou liquidação;</w:t>
      </w:r>
    </w:p>
    <w:p w14:paraId="4C3F8E81" w14:textId="77777777" w:rsidR="004E21CE" w:rsidRPr="00E468D1" w:rsidRDefault="004E21CE" w:rsidP="0064192C">
      <w:pPr>
        <w:numPr>
          <w:ilvl w:val="2"/>
          <w:numId w:val="1"/>
        </w:numPr>
        <w:tabs>
          <w:tab w:val="left" w:pos="1440"/>
        </w:tabs>
        <w:autoSpaceDE w:val="0"/>
        <w:snapToGrid w:val="0"/>
        <w:spacing w:before="120" w:after="120" w:line="276" w:lineRule="auto"/>
        <w:ind w:left="1134" w:firstLine="0"/>
        <w:jc w:val="both"/>
        <w:rPr>
          <w:rFonts w:ascii="Times New Roman" w:eastAsia="Zurich BT" w:hAnsi="Times New Roman" w:cs="Times New Roman"/>
          <w:bCs/>
        </w:rPr>
      </w:pPr>
      <w:proofErr w:type="gramStart"/>
      <w:r w:rsidRPr="00E468D1">
        <w:rPr>
          <w:rFonts w:ascii="Times New Roman" w:hAnsi="Times New Roman" w:cs="Times New Roman"/>
        </w:rPr>
        <w:t>que</w:t>
      </w:r>
      <w:proofErr w:type="gramEnd"/>
      <w:r w:rsidRPr="00E468D1">
        <w:rPr>
          <w:rFonts w:ascii="Times New Roman" w:eastAsia="Zurich BT" w:hAnsi="Times New Roman" w:cs="Times New Roman"/>
          <w:bCs/>
        </w:rPr>
        <w:t xml:space="preserve"> e</w:t>
      </w:r>
      <w:r w:rsidR="00CA24FB" w:rsidRPr="00E468D1">
        <w:rPr>
          <w:rFonts w:ascii="Times New Roman" w:hAnsi="Times New Roman" w:cs="Times New Roman"/>
        </w:rPr>
        <w:t>stejam reunidas em consórcio</w:t>
      </w:r>
      <w:r w:rsidRPr="00E468D1">
        <w:rPr>
          <w:rFonts w:ascii="Times New Roman" w:hAnsi="Times New Roman" w:cs="Times New Roman"/>
        </w:rPr>
        <w:t>;</w:t>
      </w:r>
    </w:p>
    <w:p w14:paraId="4C3F8E86" w14:textId="77777777" w:rsidR="00A32544" w:rsidRPr="00E468D1" w:rsidRDefault="00A32544" w:rsidP="00DB4989">
      <w:pPr>
        <w:pStyle w:val="PargrafodaLista"/>
        <w:numPr>
          <w:ilvl w:val="1"/>
          <w:numId w:val="1"/>
        </w:numPr>
        <w:tabs>
          <w:tab w:val="left" w:pos="1440"/>
        </w:tabs>
        <w:autoSpaceDE w:val="0"/>
        <w:snapToGrid w:val="0"/>
        <w:spacing w:before="120" w:after="120" w:line="276" w:lineRule="auto"/>
        <w:ind w:left="425" w:firstLine="0"/>
        <w:contextualSpacing w:val="0"/>
        <w:jc w:val="both"/>
        <w:rPr>
          <w:rFonts w:ascii="Times New Roman" w:hAnsi="Times New Roman" w:cs="Times New Roman"/>
        </w:rPr>
      </w:pPr>
      <w:r w:rsidRPr="00E468D1">
        <w:rPr>
          <w:rFonts w:ascii="Times New Roman" w:hAnsi="Times New Roman" w:cs="Times New Roman"/>
        </w:rPr>
        <w:t>Ta</w:t>
      </w:r>
      <w:r w:rsidR="00DB4989" w:rsidRPr="00E468D1">
        <w:rPr>
          <w:rFonts w:ascii="Times New Roman" w:hAnsi="Times New Roman" w:cs="Times New Roman"/>
        </w:rPr>
        <w:t xml:space="preserve">mbém é vedada a participação de </w:t>
      </w:r>
      <w:r w:rsidRPr="00E468D1">
        <w:rPr>
          <w:rFonts w:ascii="Times New Roman" w:eastAsia="Arial Unicode MS" w:hAnsi="Times New Roman" w:cs="Times New Roman"/>
        </w:rPr>
        <w:t>quaisquer interessados que se enquadrem nas vedações previstas no artigo 9º da Lei nº 8.666, de 1993.</w:t>
      </w:r>
    </w:p>
    <w:p w14:paraId="4C3F8E87" w14:textId="77777777" w:rsidR="00A32544" w:rsidRPr="00E468D1" w:rsidRDefault="00CA24FB" w:rsidP="0064192C">
      <w:pPr>
        <w:numPr>
          <w:ilvl w:val="1"/>
          <w:numId w:val="1"/>
        </w:numPr>
        <w:spacing w:before="120" w:after="120" w:line="276" w:lineRule="auto"/>
        <w:ind w:left="425" w:firstLine="0"/>
        <w:jc w:val="both"/>
        <w:rPr>
          <w:rFonts w:ascii="Times New Roman" w:hAnsi="Times New Roman" w:cs="Times New Roman"/>
        </w:rPr>
      </w:pPr>
      <w:r w:rsidRPr="00E468D1">
        <w:rPr>
          <w:rFonts w:ascii="Times New Roman" w:hAnsi="Times New Roman" w:cs="Times New Roman"/>
        </w:rPr>
        <w:lastRenderedPageBreak/>
        <w:t>Como condição para participação no Pregão</w:t>
      </w:r>
      <w:r w:rsidR="005F2143" w:rsidRPr="00E468D1">
        <w:rPr>
          <w:rFonts w:ascii="Times New Roman" w:hAnsi="Times New Roman" w:cs="Times New Roman"/>
        </w:rPr>
        <w:t xml:space="preserve">, a entidade de menor porte deverá </w:t>
      </w:r>
      <w:r w:rsidR="00A32544" w:rsidRPr="00E468D1">
        <w:rPr>
          <w:rFonts w:ascii="Times New Roman" w:hAnsi="Times New Roman" w:cs="Times New Roman"/>
        </w:rPr>
        <w:t>declarar:</w:t>
      </w:r>
    </w:p>
    <w:p w14:paraId="4C3F8E88" w14:textId="77777777" w:rsidR="00A32544" w:rsidRPr="00E468D1" w:rsidRDefault="00A32544" w:rsidP="0064192C">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rPr>
      </w:pPr>
      <w:proofErr w:type="gramStart"/>
      <w:r w:rsidRPr="00E468D1">
        <w:rPr>
          <w:rFonts w:ascii="Times New Roman" w:hAnsi="Times New Roman" w:cs="Times New Roman"/>
          <w:bCs/>
        </w:rPr>
        <w:t>que</w:t>
      </w:r>
      <w:proofErr w:type="gramEnd"/>
      <w:r w:rsidRPr="00E468D1">
        <w:rPr>
          <w:rFonts w:ascii="Times New Roman" w:hAnsi="Times New Roman" w:cs="Times New Roman"/>
          <w:bCs/>
        </w:rPr>
        <w:t xml:space="preserve"> cumpre os requisitos estabelecidos no artigo 3° </w:t>
      </w:r>
      <w:r w:rsidRPr="00E468D1">
        <w:rPr>
          <w:rFonts w:ascii="Times New Roman" w:hAnsi="Times New Roman" w:cs="Times New Roman"/>
        </w:rPr>
        <w:t xml:space="preserve">da Lei Complementar nº 123, de 2006, estando apta a usufruir do tratamento favorecido estabelecido em seus </w:t>
      </w:r>
      <w:proofErr w:type="spellStart"/>
      <w:r w:rsidRPr="00E468D1">
        <w:rPr>
          <w:rFonts w:ascii="Times New Roman" w:hAnsi="Times New Roman" w:cs="Times New Roman"/>
        </w:rPr>
        <w:t>arts</w:t>
      </w:r>
      <w:proofErr w:type="spellEnd"/>
      <w:r w:rsidRPr="00E468D1">
        <w:rPr>
          <w:rFonts w:ascii="Times New Roman" w:hAnsi="Times New Roman" w:cs="Times New Roman"/>
        </w:rPr>
        <w:t>. 42 a 49.</w:t>
      </w:r>
    </w:p>
    <w:p w14:paraId="4C3F8E89" w14:textId="77777777" w:rsidR="00A32544" w:rsidRPr="00E468D1" w:rsidRDefault="00A32544" w:rsidP="0064192C">
      <w:pPr>
        <w:numPr>
          <w:ilvl w:val="1"/>
          <w:numId w:val="1"/>
        </w:numPr>
        <w:spacing w:before="120" w:after="120" w:line="276" w:lineRule="auto"/>
        <w:ind w:left="425" w:firstLine="0"/>
        <w:jc w:val="both"/>
        <w:rPr>
          <w:rFonts w:ascii="Times New Roman" w:hAnsi="Times New Roman" w:cs="Times New Roman"/>
        </w:rPr>
      </w:pPr>
      <w:r w:rsidRPr="00E468D1">
        <w:rPr>
          <w:rFonts w:ascii="Times New Roman" w:hAnsi="Times New Roman" w:cs="Times New Roman"/>
        </w:rPr>
        <w:t>Deverá assinalar, ainda, “sim” ou “não” em campo próprio do sistema eletrônico, relativo às seguintes declarações:</w:t>
      </w:r>
    </w:p>
    <w:p w14:paraId="4C3F8E8A" w14:textId="77777777" w:rsidR="00CA24FB" w:rsidRPr="00E468D1" w:rsidRDefault="00CA24FB" w:rsidP="0064192C">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bCs/>
        </w:rPr>
      </w:pPr>
      <w:proofErr w:type="gramStart"/>
      <w:r w:rsidRPr="00E468D1">
        <w:rPr>
          <w:rFonts w:ascii="Times New Roman" w:hAnsi="Times New Roman" w:cs="Times New Roman"/>
        </w:rPr>
        <w:t>que</w:t>
      </w:r>
      <w:proofErr w:type="gramEnd"/>
      <w:r w:rsidRPr="00E468D1">
        <w:rPr>
          <w:rFonts w:ascii="Times New Roman" w:hAnsi="Times New Roman" w:cs="Times New Roman"/>
        </w:rPr>
        <w:t xml:space="preserve"> está ciente e concorda com as condições contidas no Edital e seus anexos, bem como de que cumpre plenamente os requisitos de habilitação definidos no Edital;</w:t>
      </w:r>
    </w:p>
    <w:p w14:paraId="4C3F8E8B" w14:textId="77777777" w:rsidR="00CA24FB" w:rsidRPr="00E468D1" w:rsidRDefault="00CA24FB" w:rsidP="0064192C">
      <w:pPr>
        <w:numPr>
          <w:ilvl w:val="2"/>
          <w:numId w:val="1"/>
        </w:numPr>
        <w:tabs>
          <w:tab w:val="left" w:pos="1440"/>
        </w:tabs>
        <w:autoSpaceDE w:val="0"/>
        <w:snapToGrid w:val="0"/>
        <w:spacing w:before="120" w:after="120" w:line="276" w:lineRule="auto"/>
        <w:ind w:left="1134" w:firstLine="0"/>
        <w:jc w:val="both"/>
        <w:rPr>
          <w:rFonts w:ascii="Times New Roman" w:eastAsia="Zurich BT" w:hAnsi="Times New Roman" w:cs="Times New Roman"/>
        </w:rPr>
      </w:pPr>
      <w:proofErr w:type="gramStart"/>
      <w:r w:rsidRPr="00E468D1">
        <w:rPr>
          <w:rFonts w:ascii="Times New Roman" w:hAnsi="Times New Roman" w:cs="Times New Roman"/>
        </w:rPr>
        <w:t>que</w:t>
      </w:r>
      <w:proofErr w:type="gramEnd"/>
      <w:r w:rsidRPr="00E468D1">
        <w:rPr>
          <w:rFonts w:ascii="Times New Roman" w:hAnsi="Times New Roman" w:cs="Times New Roman"/>
        </w:rPr>
        <w:t xml:space="preserve"> inexistem fatos impeditivos para sua habilitação no certame, ciente da obrigatoriedade de declarar ocorrências posteriores; </w:t>
      </w:r>
    </w:p>
    <w:p w14:paraId="4C3F8E8C" w14:textId="77777777" w:rsidR="00CA24FB" w:rsidRPr="00E468D1" w:rsidRDefault="00CA24FB" w:rsidP="0064192C">
      <w:pPr>
        <w:numPr>
          <w:ilvl w:val="2"/>
          <w:numId w:val="1"/>
        </w:numPr>
        <w:tabs>
          <w:tab w:val="left" w:pos="1440"/>
        </w:tabs>
        <w:autoSpaceDE w:val="0"/>
        <w:snapToGrid w:val="0"/>
        <w:spacing w:before="120" w:after="120" w:line="276" w:lineRule="auto"/>
        <w:ind w:left="1134" w:firstLine="0"/>
        <w:jc w:val="both"/>
        <w:rPr>
          <w:rFonts w:ascii="Times New Roman" w:eastAsia="Zurich BT" w:hAnsi="Times New Roman" w:cs="Times New Roman"/>
          <w:bCs/>
        </w:rPr>
      </w:pPr>
      <w:proofErr w:type="gramStart"/>
      <w:r w:rsidRPr="00E468D1">
        <w:rPr>
          <w:rFonts w:ascii="Times New Roman" w:hAnsi="Times New Roman" w:cs="Times New Roman"/>
        </w:rPr>
        <w:t>que</w:t>
      </w:r>
      <w:proofErr w:type="gramEnd"/>
      <w:r w:rsidRPr="00E468D1">
        <w:rPr>
          <w:rFonts w:ascii="Times New Roman" w:hAnsi="Times New Roman" w:cs="Times New Roman"/>
        </w:rPr>
        <w:t xml:space="preserve"> não emprega menor de 18 anos em trabalho noturno, perigoso ou insalubre e não emprega menor de 16 anos, salvo menor, a partir de 14 anos, na condição de aprendiz, nos termos do art</w:t>
      </w:r>
      <w:r w:rsidR="006B17BE" w:rsidRPr="00E468D1">
        <w:rPr>
          <w:rFonts w:ascii="Times New Roman" w:hAnsi="Times New Roman" w:cs="Times New Roman"/>
        </w:rPr>
        <w:t>igo 7°, XXXIII, da Constituição;</w:t>
      </w:r>
    </w:p>
    <w:p w14:paraId="4C3F8E8D" w14:textId="77777777" w:rsidR="00CA24FB" w:rsidRPr="00E468D1" w:rsidRDefault="00CA24FB" w:rsidP="0064192C">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rPr>
      </w:pPr>
      <w:proofErr w:type="gramStart"/>
      <w:r w:rsidRPr="00E468D1">
        <w:rPr>
          <w:rFonts w:ascii="Times New Roman" w:eastAsia="Zurich BT" w:hAnsi="Times New Roman" w:cs="Times New Roman"/>
        </w:rPr>
        <w:t>que</w:t>
      </w:r>
      <w:proofErr w:type="gramEnd"/>
      <w:r w:rsidRPr="00E468D1">
        <w:rPr>
          <w:rFonts w:ascii="Times New Roman" w:eastAsia="Zurich BT" w:hAnsi="Times New Roman" w:cs="Times New Roman"/>
        </w:rPr>
        <w:t xml:space="preserve"> a proposta foi elaborada de forma independente, nos termos d</w:t>
      </w:r>
      <w:r w:rsidRPr="00E468D1">
        <w:rPr>
          <w:rFonts w:ascii="Times New Roman" w:hAnsi="Times New Roman" w:cs="Times New Roman"/>
        </w:rPr>
        <w:t xml:space="preserve">a Instrução Normativa SLTI/MPOG </w:t>
      </w:r>
      <w:r w:rsidR="007C456C" w:rsidRPr="00E468D1">
        <w:rPr>
          <w:rFonts w:ascii="Times New Roman" w:hAnsi="Times New Roman" w:cs="Times New Roman"/>
        </w:rPr>
        <w:t>nº 2, de 16 de setembro de 2009.</w:t>
      </w:r>
    </w:p>
    <w:p w14:paraId="4C3F8E8F" w14:textId="77777777" w:rsidR="00CA24FB" w:rsidRPr="00E468D1" w:rsidRDefault="00CA24FB" w:rsidP="0088727C">
      <w:pPr>
        <w:numPr>
          <w:ilvl w:val="0"/>
          <w:numId w:val="1"/>
        </w:numPr>
        <w:spacing w:before="240" w:after="120" w:line="276" w:lineRule="auto"/>
        <w:jc w:val="both"/>
        <w:rPr>
          <w:rFonts w:ascii="Times New Roman" w:hAnsi="Times New Roman" w:cs="Times New Roman"/>
          <w:b/>
        </w:rPr>
      </w:pPr>
      <w:r w:rsidRPr="00E468D1">
        <w:rPr>
          <w:rFonts w:ascii="Times New Roman" w:hAnsi="Times New Roman" w:cs="Times New Roman"/>
          <w:b/>
        </w:rPr>
        <w:t>DO ENVIO DA PROPOSTA</w:t>
      </w:r>
    </w:p>
    <w:p w14:paraId="4C3F8E90" w14:textId="77777777" w:rsidR="00CA24FB" w:rsidRPr="00E468D1" w:rsidRDefault="00CA24FB" w:rsidP="0064192C">
      <w:pPr>
        <w:numPr>
          <w:ilvl w:val="1"/>
          <w:numId w:val="1"/>
        </w:numPr>
        <w:spacing w:before="120" w:after="120" w:line="276" w:lineRule="auto"/>
        <w:ind w:left="425" w:firstLine="0"/>
        <w:jc w:val="both"/>
        <w:rPr>
          <w:rFonts w:ascii="Times New Roman" w:hAnsi="Times New Roman" w:cs="Times New Roman"/>
        </w:rPr>
      </w:pPr>
      <w:r w:rsidRPr="00E468D1">
        <w:rPr>
          <w:rFonts w:ascii="Times New Roman" w:hAnsi="Times New Roman" w:cs="Times New Roman"/>
        </w:rPr>
        <w:t>O licitante deverá encaminhar a proposta por meio do sistema eletrônico até a data e horário marcados para abertura da sessão, quando então, encerrar-se-á automaticamente a fase de recebimento de propostas.</w:t>
      </w:r>
    </w:p>
    <w:p w14:paraId="4C3F8E91" w14:textId="77777777" w:rsidR="00C90881" w:rsidRPr="00E468D1" w:rsidRDefault="00C90881" w:rsidP="0064192C">
      <w:pPr>
        <w:numPr>
          <w:ilvl w:val="1"/>
          <w:numId w:val="1"/>
        </w:numPr>
        <w:spacing w:before="120" w:after="120" w:line="276" w:lineRule="auto"/>
        <w:ind w:left="425" w:firstLine="0"/>
        <w:jc w:val="both"/>
        <w:rPr>
          <w:rFonts w:ascii="Times New Roman" w:hAnsi="Times New Roman" w:cs="Times New Roman"/>
        </w:rPr>
      </w:pPr>
      <w:r w:rsidRPr="00E468D1">
        <w:rPr>
          <w:rFonts w:ascii="Times New Roman" w:hAnsi="Times New Roman" w:cs="Times New Roman"/>
        </w:rPr>
        <w:t>Todas as referências de tempo no Edital, no aviso e durante a sessão pública observarão o horário de Brasília – DF.</w:t>
      </w:r>
    </w:p>
    <w:p w14:paraId="4C3F8E92" w14:textId="77777777" w:rsidR="00CA24FB" w:rsidRPr="00E468D1" w:rsidRDefault="00CA24FB" w:rsidP="0064192C">
      <w:pPr>
        <w:numPr>
          <w:ilvl w:val="1"/>
          <w:numId w:val="1"/>
        </w:numPr>
        <w:spacing w:before="120" w:after="120" w:line="276" w:lineRule="auto"/>
        <w:ind w:left="425" w:firstLine="0"/>
        <w:jc w:val="both"/>
        <w:rPr>
          <w:rFonts w:ascii="Times New Roman" w:hAnsi="Times New Roman" w:cs="Times New Roman"/>
        </w:rPr>
      </w:pPr>
      <w:r w:rsidRPr="00E468D1">
        <w:rPr>
          <w:rFonts w:ascii="Times New Roman" w:hAnsi="Times New Roman" w:cs="Times New Roman"/>
        </w:rPr>
        <w:t xml:space="preserve">O licitante será responsável por todas as transações que forem efetuadas em seu nome no sistema eletrônico, assumindo como firmes e verdadeiras suas propostas e lances. </w:t>
      </w:r>
    </w:p>
    <w:p w14:paraId="4C3F8E93" w14:textId="77777777" w:rsidR="00CA24FB" w:rsidRPr="00E468D1" w:rsidRDefault="00CA24FB" w:rsidP="0064192C">
      <w:pPr>
        <w:numPr>
          <w:ilvl w:val="1"/>
          <w:numId w:val="1"/>
        </w:numPr>
        <w:spacing w:before="120" w:after="120" w:line="276" w:lineRule="auto"/>
        <w:ind w:left="425" w:firstLine="0"/>
        <w:jc w:val="both"/>
        <w:rPr>
          <w:rFonts w:ascii="Times New Roman" w:hAnsi="Times New Roman" w:cs="Times New Roman"/>
        </w:rPr>
      </w:pPr>
      <w:r w:rsidRPr="00E468D1">
        <w:rPr>
          <w:rFonts w:ascii="Times New Roman" w:hAnsi="Times New Roman" w:cs="Times New Roman"/>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4C3F8E94" w14:textId="77777777" w:rsidR="00CA24FB" w:rsidRPr="00E468D1" w:rsidRDefault="00CA24FB" w:rsidP="0064192C">
      <w:pPr>
        <w:numPr>
          <w:ilvl w:val="1"/>
          <w:numId w:val="1"/>
        </w:numPr>
        <w:spacing w:before="120" w:after="120" w:line="276" w:lineRule="auto"/>
        <w:ind w:left="425" w:firstLine="0"/>
        <w:jc w:val="both"/>
        <w:rPr>
          <w:rFonts w:ascii="Times New Roman" w:hAnsi="Times New Roman" w:cs="Times New Roman"/>
        </w:rPr>
      </w:pPr>
      <w:r w:rsidRPr="00E468D1">
        <w:rPr>
          <w:rFonts w:ascii="Times New Roman" w:hAnsi="Times New Roman" w:cs="Times New Roman"/>
        </w:rPr>
        <w:t xml:space="preserve">Até a abertura da sessão, os licitantes poderão retirar ou substituir as propostas apresentadas.  </w:t>
      </w:r>
    </w:p>
    <w:p w14:paraId="4C3F8E95" w14:textId="77777777" w:rsidR="00CA24FB" w:rsidRPr="00E468D1" w:rsidRDefault="00CA24FB" w:rsidP="0064192C">
      <w:pPr>
        <w:numPr>
          <w:ilvl w:val="1"/>
          <w:numId w:val="1"/>
        </w:numPr>
        <w:spacing w:before="120" w:after="120" w:line="276" w:lineRule="auto"/>
        <w:ind w:left="425" w:firstLine="0"/>
        <w:jc w:val="both"/>
        <w:rPr>
          <w:rFonts w:ascii="Times New Roman" w:hAnsi="Times New Roman" w:cs="Times New Roman"/>
        </w:rPr>
      </w:pPr>
      <w:r w:rsidRPr="00E468D1">
        <w:rPr>
          <w:rFonts w:ascii="Times New Roman" w:hAnsi="Times New Roman" w:cs="Times New Roman"/>
        </w:rPr>
        <w:t>O licitante deverá enviar sua proposta mediante o preenchimento, no sistema eletrônico, dos seguintes campos:</w:t>
      </w:r>
    </w:p>
    <w:p w14:paraId="4C3F8E96" w14:textId="5CEB9BC7" w:rsidR="00CA24FB" w:rsidRPr="00E468D1" w:rsidRDefault="00CA24FB" w:rsidP="0064192C">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b/>
        </w:rPr>
      </w:pPr>
      <w:r w:rsidRPr="00E468D1">
        <w:rPr>
          <w:rFonts w:ascii="Times New Roman" w:hAnsi="Times New Roman" w:cs="Times New Roman"/>
        </w:rPr>
        <w:t xml:space="preserve"> </w:t>
      </w:r>
      <w:r w:rsidR="003201AA" w:rsidRPr="00E468D1">
        <w:rPr>
          <w:rFonts w:ascii="Times New Roman" w:hAnsi="Times New Roman" w:cs="Times New Roman"/>
          <w:b/>
        </w:rPr>
        <w:t>V</w:t>
      </w:r>
      <w:r w:rsidRPr="00E468D1">
        <w:rPr>
          <w:rFonts w:ascii="Times New Roman" w:hAnsi="Times New Roman" w:cs="Times New Roman"/>
          <w:b/>
        </w:rPr>
        <w:t xml:space="preserve">alor unitário e total </w:t>
      </w:r>
      <w:r w:rsidRPr="00E468D1">
        <w:rPr>
          <w:rFonts w:ascii="Times New Roman" w:hAnsi="Times New Roman" w:cs="Times New Roman"/>
          <w:b/>
          <w:bCs/>
          <w:iCs/>
        </w:rPr>
        <w:t>do item</w:t>
      </w:r>
      <w:r w:rsidR="003201AA" w:rsidRPr="00E468D1">
        <w:rPr>
          <w:rFonts w:ascii="Times New Roman" w:hAnsi="Times New Roman" w:cs="Times New Roman"/>
          <w:b/>
          <w:bCs/>
          <w:iCs/>
        </w:rPr>
        <w:t xml:space="preserve"> </w:t>
      </w:r>
    </w:p>
    <w:p w14:paraId="4C3F8E97" w14:textId="77777777" w:rsidR="00CA24FB" w:rsidRPr="00E468D1" w:rsidRDefault="00CA24FB" w:rsidP="0064192C">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b/>
        </w:rPr>
      </w:pPr>
      <w:r w:rsidRPr="00E468D1">
        <w:rPr>
          <w:rFonts w:ascii="Times New Roman" w:hAnsi="Times New Roman" w:cs="Times New Roman"/>
          <w:b/>
          <w:bCs/>
          <w:iCs/>
        </w:rPr>
        <w:t>Marca;</w:t>
      </w:r>
    </w:p>
    <w:p w14:paraId="4C3F8E98" w14:textId="77777777" w:rsidR="00CA24FB" w:rsidRPr="00E468D1" w:rsidRDefault="00CA24FB" w:rsidP="0064192C">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b/>
        </w:rPr>
      </w:pPr>
      <w:r w:rsidRPr="00E468D1">
        <w:rPr>
          <w:rFonts w:ascii="Times New Roman" w:hAnsi="Times New Roman" w:cs="Times New Roman"/>
          <w:b/>
          <w:bCs/>
          <w:iCs/>
        </w:rPr>
        <w:lastRenderedPageBreak/>
        <w:t xml:space="preserve">Fabricante; </w:t>
      </w:r>
    </w:p>
    <w:p w14:paraId="4C3F8E99" w14:textId="77777777" w:rsidR="00CA24FB" w:rsidRPr="00E468D1" w:rsidRDefault="00CA24FB" w:rsidP="0064192C">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b/>
        </w:rPr>
      </w:pPr>
      <w:r w:rsidRPr="00E468D1">
        <w:rPr>
          <w:rFonts w:ascii="Times New Roman" w:hAnsi="Times New Roman" w:cs="Times New Roman"/>
          <w:b/>
          <w:bCs/>
          <w:iCs/>
        </w:rPr>
        <w:t>Descrição detalhada do objeto: indicando, no que for aplicável</w:t>
      </w:r>
      <w:r w:rsidRPr="00E468D1">
        <w:rPr>
          <w:rFonts w:ascii="Times New Roman" w:hAnsi="Times New Roman" w:cs="Times New Roman"/>
          <w:b/>
        </w:rPr>
        <w:t>, o modelo, prazo de validade ou de garantia, número do registro ou inscrição do bem no órgão competente, quando for o caso;</w:t>
      </w:r>
    </w:p>
    <w:p w14:paraId="4C3F8E9C" w14:textId="77777777" w:rsidR="00CA24FB" w:rsidRPr="00E468D1" w:rsidRDefault="00CA24FB" w:rsidP="0064192C">
      <w:pPr>
        <w:numPr>
          <w:ilvl w:val="1"/>
          <w:numId w:val="1"/>
        </w:numPr>
        <w:spacing w:before="120" w:after="120" w:line="276" w:lineRule="auto"/>
        <w:ind w:left="425" w:firstLine="0"/>
        <w:jc w:val="both"/>
        <w:rPr>
          <w:rFonts w:ascii="Times New Roman" w:hAnsi="Times New Roman" w:cs="Times New Roman"/>
          <w:iCs/>
        </w:rPr>
      </w:pPr>
      <w:r w:rsidRPr="00E468D1">
        <w:rPr>
          <w:rFonts w:ascii="Times New Roman" w:hAnsi="Times New Roman" w:cs="Times New Roman"/>
        </w:rPr>
        <w:t xml:space="preserve">Todas as especificações do objeto contidas na proposta vinculam a </w:t>
      </w:r>
      <w:r w:rsidR="001C2C97" w:rsidRPr="00E468D1">
        <w:rPr>
          <w:rFonts w:ascii="Times New Roman" w:hAnsi="Times New Roman" w:cs="Times New Roman"/>
        </w:rPr>
        <w:t>Contratada</w:t>
      </w:r>
      <w:r w:rsidRPr="00E468D1">
        <w:rPr>
          <w:rFonts w:ascii="Times New Roman" w:hAnsi="Times New Roman" w:cs="Times New Roman"/>
        </w:rPr>
        <w:t xml:space="preserve">. </w:t>
      </w:r>
    </w:p>
    <w:p w14:paraId="4C3F8E9D" w14:textId="77777777" w:rsidR="00CA24FB" w:rsidRPr="00E468D1" w:rsidRDefault="00CA24FB" w:rsidP="0064192C">
      <w:pPr>
        <w:numPr>
          <w:ilvl w:val="1"/>
          <w:numId w:val="1"/>
        </w:numPr>
        <w:spacing w:before="120" w:after="120" w:line="276" w:lineRule="auto"/>
        <w:ind w:left="425" w:firstLine="0"/>
        <w:jc w:val="both"/>
        <w:rPr>
          <w:rFonts w:ascii="Times New Roman" w:hAnsi="Times New Roman" w:cs="Times New Roman"/>
        </w:rPr>
      </w:pPr>
      <w:r w:rsidRPr="00E468D1">
        <w:rPr>
          <w:rFonts w:ascii="Times New Roman" w:hAnsi="Times New Roman" w:cs="Times New Roman"/>
        </w:rPr>
        <w:t>Nos valores propostos estarão inclusos todos os custos operacionais, encargos previdenciários, trabalhistas, tributários, comerciais e quaisquer outros que incidam direta ou indiretamente no fornecimento dos bens.</w:t>
      </w:r>
    </w:p>
    <w:p w14:paraId="4C3F8E9E" w14:textId="5D07F9B2" w:rsidR="00CA24FB" w:rsidRPr="00E468D1" w:rsidRDefault="00CA24FB" w:rsidP="0064192C">
      <w:pPr>
        <w:numPr>
          <w:ilvl w:val="1"/>
          <w:numId w:val="1"/>
        </w:numPr>
        <w:spacing w:before="120" w:after="120" w:line="276" w:lineRule="auto"/>
        <w:ind w:left="425" w:firstLine="0"/>
        <w:jc w:val="both"/>
        <w:rPr>
          <w:rFonts w:ascii="Times New Roman" w:hAnsi="Times New Roman" w:cs="Times New Roman"/>
        </w:rPr>
      </w:pPr>
      <w:r w:rsidRPr="00E468D1">
        <w:rPr>
          <w:rFonts w:ascii="Times New Roman" w:hAnsi="Times New Roman" w:cs="Times New Roman"/>
        </w:rPr>
        <w:t xml:space="preserve">O prazo de validade da proposta não será inferior a </w:t>
      </w:r>
      <w:r w:rsidR="007B3825" w:rsidRPr="00E468D1">
        <w:rPr>
          <w:rFonts w:ascii="Times New Roman" w:hAnsi="Times New Roman" w:cs="Times New Roman"/>
          <w:b/>
        </w:rPr>
        <w:t xml:space="preserve">60 </w:t>
      </w:r>
      <w:r w:rsidR="007B3825" w:rsidRPr="00E468D1">
        <w:rPr>
          <w:rFonts w:ascii="Times New Roman" w:hAnsi="Times New Roman" w:cs="Times New Roman"/>
          <w:bCs/>
          <w:iCs/>
        </w:rPr>
        <w:t>(sessenta</w:t>
      </w:r>
      <w:r w:rsidRPr="00E468D1">
        <w:rPr>
          <w:rFonts w:ascii="Times New Roman" w:hAnsi="Times New Roman" w:cs="Times New Roman"/>
          <w:bCs/>
          <w:iCs/>
        </w:rPr>
        <w:t>) dias</w:t>
      </w:r>
      <w:r w:rsidRPr="00E468D1">
        <w:rPr>
          <w:rFonts w:ascii="Times New Roman" w:hAnsi="Times New Roman" w:cs="Times New Roman"/>
          <w:b/>
        </w:rPr>
        <w:t>,</w:t>
      </w:r>
      <w:r w:rsidRPr="00E468D1">
        <w:rPr>
          <w:rFonts w:ascii="Times New Roman" w:hAnsi="Times New Roman" w:cs="Times New Roman"/>
        </w:rPr>
        <w:t xml:space="preserve"> a contar da data de sua apresentação. </w:t>
      </w:r>
    </w:p>
    <w:p w14:paraId="4C3F8EA0" w14:textId="77777777" w:rsidR="00652C9A" w:rsidRPr="00E468D1" w:rsidRDefault="00652C9A" w:rsidP="0064192C">
      <w:pPr>
        <w:pStyle w:val="PargrafodaLista"/>
        <w:numPr>
          <w:ilvl w:val="1"/>
          <w:numId w:val="1"/>
        </w:numPr>
        <w:spacing w:before="120" w:after="120" w:line="276" w:lineRule="auto"/>
        <w:ind w:left="425" w:firstLine="0"/>
        <w:jc w:val="both"/>
        <w:rPr>
          <w:rFonts w:ascii="Times New Roman" w:hAnsi="Times New Roman" w:cs="Times New Roman"/>
          <w:b/>
        </w:rPr>
      </w:pPr>
      <w:r w:rsidRPr="00E468D1">
        <w:rPr>
          <w:rFonts w:ascii="Times New Roman" w:hAnsi="Times New Roman" w:cs="Times New Roman"/>
        </w:rPr>
        <w:t>O licitante deverá declarar, para cada item, em campo próprio do sistema COMPRASNET, se o produto ofertado é manufaturado nacional beneficiado por um dos critérios de margem de preferência indicados no Termo de Referência.</w:t>
      </w:r>
    </w:p>
    <w:p w14:paraId="4C3F8EA1" w14:textId="77777777" w:rsidR="00652C9A" w:rsidRPr="00E468D1" w:rsidRDefault="00652C9A" w:rsidP="00652C9A">
      <w:pPr>
        <w:pStyle w:val="PargrafodaLista"/>
        <w:spacing w:before="120" w:after="120" w:line="276" w:lineRule="auto"/>
        <w:ind w:left="425"/>
        <w:jc w:val="both"/>
        <w:rPr>
          <w:rFonts w:ascii="Times New Roman" w:hAnsi="Times New Roman" w:cs="Times New Roman"/>
          <w:b/>
        </w:rPr>
      </w:pPr>
    </w:p>
    <w:p w14:paraId="4C3F8EA2" w14:textId="77777777" w:rsidR="00CA24FB" w:rsidRPr="00E468D1" w:rsidRDefault="00CA24FB" w:rsidP="0088727C">
      <w:pPr>
        <w:numPr>
          <w:ilvl w:val="0"/>
          <w:numId w:val="1"/>
        </w:numPr>
        <w:spacing w:before="240" w:after="120" w:line="276" w:lineRule="auto"/>
        <w:jc w:val="both"/>
        <w:rPr>
          <w:rFonts w:ascii="Times New Roman" w:hAnsi="Times New Roman" w:cs="Times New Roman"/>
          <w:b/>
        </w:rPr>
      </w:pPr>
      <w:r w:rsidRPr="00E468D1">
        <w:rPr>
          <w:rFonts w:ascii="Times New Roman" w:hAnsi="Times New Roman" w:cs="Times New Roman"/>
          <w:b/>
        </w:rPr>
        <w:t>DAS PROPOSTAS E FORMULAÇÃO DE LANCES</w:t>
      </w:r>
    </w:p>
    <w:p w14:paraId="4C3F8EA3" w14:textId="77777777" w:rsidR="00CA24FB" w:rsidRPr="00E468D1" w:rsidRDefault="00CA24FB" w:rsidP="0064192C">
      <w:pPr>
        <w:numPr>
          <w:ilvl w:val="1"/>
          <w:numId w:val="1"/>
        </w:numPr>
        <w:spacing w:before="120" w:after="120" w:line="276" w:lineRule="auto"/>
        <w:ind w:left="425" w:firstLine="0"/>
        <w:jc w:val="both"/>
        <w:rPr>
          <w:rFonts w:ascii="Times New Roman" w:hAnsi="Times New Roman" w:cs="Times New Roman"/>
        </w:rPr>
      </w:pPr>
      <w:r w:rsidRPr="00E468D1">
        <w:rPr>
          <w:rFonts w:ascii="Times New Roman" w:hAnsi="Times New Roman" w:cs="Times New Roman"/>
          <w:lang w:eastAsia="en-US"/>
        </w:rPr>
        <w:t>A abertura da presente licitação dar-se-á em sessão pública, por meio de sistema eletrônico, na data, horário e local indicados neste Edital.</w:t>
      </w:r>
    </w:p>
    <w:p w14:paraId="4C3F8EA4" w14:textId="77777777" w:rsidR="00E06595" w:rsidRPr="00E468D1" w:rsidRDefault="00E06595" w:rsidP="0064192C">
      <w:pPr>
        <w:numPr>
          <w:ilvl w:val="1"/>
          <w:numId w:val="1"/>
        </w:numPr>
        <w:spacing w:before="120" w:after="120" w:line="276" w:lineRule="auto"/>
        <w:ind w:left="425" w:firstLine="0"/>
        <w:jc w:val="both"/>
        <w:rPr>
          <w:rFonts w:ascii="Times New Roman" w:hAnsi="Times New Roman" w:cs="Times New Roman"/>
        </w:rPr>
      </w:pPr>
      <w:r w:rsidRPr="00E468D1">
        <w:rPr>
          <w:rFonts w:ascii="Times New Roman" w:hAnsi="Times New Roman" w:cs="Times New Roman"/>
        </w:rPr>
        <w:t xml:space="preserve">O </w:t>
      </w:r>
      <w:r w:rsidR="003201AA" w:rsidRPr="00E468D1">
        <w:rPr>
          <w:rFonts w:ascii="Times New Roman" w:hAnsi="Times New Roman" w:cs="Times New Roman"/>
        </w:rPr>
        <w:t>Pregoeiro</w:t>
      </w:r>
      <w:r w:rsidRPr="00E468D1">
        <w:rPr>
          <w:rFonts w:ascii="Times New Roman" w:hAnsi="Times New Roman" w:cs="Times New Roman"/>
        </w:rPr>
        <w:t xml:space="preserve"> verificará as propostas apresentadas, desclassificando desde logo aquelas que não estejam em conformidade com os requisitos estabelecidos neste Edital, contenham vícios insanáveis ou não apresentem as especificações técnicas exigidas no Termo de Referência. </w:t>
      </w:r>
    </w:p>
    <w:p w14:paraId="4C3F8EA5" w14:textId="77777777" w:rsidR="00E06595" w:rsidRPr="00E468D1" w:rsidRDefault="00E06595" w:rsidP="0064192C">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rPr>
      </w:pPr>
      <w:r w:rsidRPr="00E468D1">
        <w:rPr>
          <w:rFonts w:ascii="Times New Roman" w:hAnsi="Times New Roman" w:cs="Times New Roman"/>
        </w:rPr>
        <w:t>A desclassificação será sempre fundamentada e registrada no sistema, com acompanhamento em tempo real por todos os participantes.</w:t>
      </w:r>
    </w:p>
    <w:p w14:paraId="4C3F8EA6" w14:textId="77777777" w:rsidR="00E06595" w:rsidRPr="00E468D1" w:rsidRDefault="00E06595" w:rsidP="0064192C">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rPr>
      </w:pPr>
      <w:r w:rsidRPr="00E468D1">
        <w:rPr>
          <w:rFonts w:ascii="Times New Roman" w:hAnsi="Times New Roman" w:cs="Times New Roman"/>
        </w:rPr>
        <w:t xml:space="preserve">A não desclassificação da proposta não impede o seu </w:t>
      </w:r>
      <w:r w:rsidRPr="00E468D1">
        <w:rPr>
          <w:rFonts w:ascii="Times New Roman" w:hAnsi="Times New Roman" w:cs="Times New Roman"/>
          <w:bCs/>
        </w:rPr>
        <w:t>julgamento definitivo</w:t>
      </w:r>
      <w:r w:rsidR="00FA379D" w:rsidRPr="00E468D1">
        <w:rPr>
          <w:rFonts w:ascii="Times New Roman" w:hAnsi="Times New Roman" w:cs="Times New Roman"/>
          <w:bCs/>
        </w:rPr>
        <w:t xml:space="preserve"> em sentido contrário</w:t>
      </w:r>
      <w:r w:rsidRPr="00E468D1">
        <w:rPr>
          <w:rFonts w:ascii="Times New Roman" w:hAnsi="Times New Roman" w:cs="Times New Roman"/>
          <w:bCs/>
        </w:rPr>
        <w:t>, levado a efeito na fase</w:t>
      </w:r>
      <w:r w:rsidRPr="00E468D1">
        <w:rPr>
          <w:rFonts w:ascii="Times New Roman" w:hAnsi="Times New Roman" w:cs="Times New Roman"/>
        </w:rPr>
        <w:t xml:space="preserve"> de aceitação.</w:t>
      </w:r>
    </w:p>
    <w:p w14:paraId="4C3F8EA7" w14:textId="77777777" w:rsidR="00CA24FB" w:rsidRPr="00E468D1" w:rsidRDefault="00CA24FB" w:rsidP="0064192C">
      <w:pPr>
        <w:numPr>
          <w:ilvl w:val="1"/>
          <w:numId w:val="1"/>
        </w:numPr>
        <w:spacing w:before="120" w:after="120" w:line="276" w:lineRule="auto"/>
        <w:ind w:left="425" w:firstLine="0"/>
        <w:jc w:val="both"/>
        <w:rPr>
          <w:rFonts w:ascii="Times New Roman" w:hAnsi="Times New Roman" w:cs="Times New Roman"/>
        </w:rPr>
      </w:pPr>
      <w:r w:rsidRPr="00E468D1">
        <w:rPr>
          <w:rFonts w:ascii="Times New Roman" w:hAnsi="Times New Roman" w:cs="Times New Roman"/>
        </w:rPr>
        <w:t>O sistema ordenará automaticamente as propostas classificadas, sendo que somente estas participarão da fase de lances.</w:t>
      </w:r>
    </w:p>
    <w:p w14:paraId="4C3F8EA8" w14:textId="77777777" w:rsidR="00CA24FB" w:rsidRPr="00E468D1" w:rsidRDefault="00CA24FB" w:rsidP="0064192C">
      <w:pPr>
        <w:numPr>
          <w:ilvl w:val="1"/>
          <w:numId w:val="1"/>
        </w:numPr>
        <w:spacing w:before="120" w:after="120" w:line="276" w:lineRule="auto"/>
        <w:ind w:left="425" w:firstLine="0"/>
        <w:jc w:val="both"/>
        <w:rPr>
          <w:rFonts w:ascii="Times New Roman" w:hAnsi="Times New Roman" w:cs="Times New Roman"/>
        </w:rPr>
      </w:pPr>
      <w:r w:rsidRPr="00E468D1">
        <w:rPr>
          <w:rFonts w:ascii="Times New Roman" w:hAnsi="Times New Roman" w:cs="Times New Roman"/>
        </w:rPr>
        <w:t xml:space="preserve">O sistema disponibilizará campo próprio para troca de </w:t>
      </w:r>
      <w:proofErr w:type="spellStart"/>
      <w:r w:rsidRPr="00E468D1">
        <w:rPr>
          <w:rFonts w:ascii="Times New Roman" w:hAnsi="Times New Roman" w:cs="Times New Roman"/>
        </w:rPr>
        <w:t>mensagem</w:t>
      </w:r>
      <w:proofErr w:type="spellEnd"/>
      <w:r w:rsidRPr="00E468D1">
        <w:rPr>
          <w:rFonts w:ascii="Times New Roman" w:hAnsi="Times New Roman" w:cs="Times New Roman"/>
        </w:rPr>
        <w:t xml:space="preserve"> entre o </w:t>
      </w:r>
      <w:r w:rsidR="003201AA" w:rsidRPr="00E468D1">
        <w:rPr>
          <w:rFonts w:ascii="Times New Roman" w:hAnsi="Times New Roman" w:cs="Times New Roman"/>
        </w:rPr>
        <w:t>Pregoeiro</w:t>
      </w:r>
      <w:r w:rsidRPr="00E468D1">
        <w:rPr>
          <w:rFonts w:ascii="Times New Roman" w:hAnsi="Times New Roman" w:cs="Times New Roman"/>
        </w:rPr>
        <w:t xml:space="preserve"> e os licitantes.</w:t>
      </w:r>
    </w:p>
    <w:p w14:paraId="4C3F8EA9" w14:textId="77777777" w:rsidR="00CA24FB" w:rsidRPr="00E468D1" w:rsidRDefault="00CA24FB" w:rsidP="0064192C">
      <w:pPr>
        <w:numPr>
          <w:ilvl w:val="1"/>
          <w:numId w:val="1"/>
        </w:numPr>
        <w:spacing w:before="120" w:after="120" w:line="276" w:lineRule="auto"/>
        <w:ind w:left="425" w:firstLine="0"/>
        <w:jc w:val="both"/>
        <w:rPr>
          <w:rFonts w:ascii="Times New Roman" w:hAnsi="Times New Roman" w:cs="Times New Roman"/>
        </w:rPr>
      </w:pPr>
      <w:r w:rsidRPr="00E468D1">
        <w:rPr>
          <w:rFonts w:ascii="Times New Roman" w:hAnsi="Times New Roman" w:cs="Times New Roman"/>
        </w:rPr>
        <w:t xml:space="preserve">Iniciada a etapa competitiva, os licitantes deverão encaminhar lances exclusivamente por meio de sistema eletrônico, sendo imediatamente informados do seu recebimento e do valor consignado no registro. </w:t>
      </w:r>
    </w:p>
    <w:p w14:paraId="4C3F8EAA" w14:textId="209746FC" w:rsidR="00CA24FB" w:rsidRPr="00E468D1" w:rsidRDefault="00CA24FB" w:rsidP="0064192C">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rPr>
      </w:pPr>
      <w:r w:rsidRPr="00E468D1">
        <w:rPr>
          <w:rFonts w:ascii="Times New Roman" w:hAnsi="Times New Roman" w:cs="Times New Roman"/>
        </w:rPr>
        <w:t>O lance deverá ser ofertado pelo valor total do item.</w:t>
      </w:r>
    </w:p>
    <w:p w14:paraId="4C3F8EAB" w14:textId="77777777" w:rsidR="00150A22" w:rsidRPr="00E468D1" w:rsidRDefault="00150A22" w:rsidP="00905F09">
      <w:pPr>
        <w:pStyle w:val="PargrafodaLista"/>
        <w:numPr>
          <w:ilvl w:val="1"/>
          <w:numId w:val="1"/>
        </w:numPr>
        <w:spacing w:before="120" w:after="120" w:line="276" w:lineRule="auto"/>
        <w:ind w:left="-142" w:firstLine="0"/>
        <w:jc w:val="both"/>
        <w:rPr>
          <w:rFonts w:ascii="Times New Roman" w:hAnsi="Times New Roman" w:cs="Times New Roman"/>
        </w:rPr>
      </w:pPr>
      <w:r w:rsidRPr="00E468D1">
        <w:rPr>
          <w:rFonts w:ascii="Times New Roman" w:hAnsi="Times New Roman" w:cs="Times New Roman"/>
        </w:rPr>
        <w:t>Os licitantes poderão oferecer lances sucessivos, observando o horário fixado para abertura da sessão e as regras estabelecidas no Edital.</w:t>
      </w:r>
    </w:p>
    <w:p w14:paraId="4C3F8EAC" w14:textId="77777777" w:rsidR="00150A22" w:rsidRPr="00E468D1" w:rsidRDefault="00150A22" w:rsidP="00905F09">
      <w:pPr>
        <w:pStyle w:val="PargrafodaLista"/>
        <w:spacing w:before="240" w:after="240" w:line="276" w:lineRule="auto"/>
        <w:ind w:left="-142"/>
        <w:jc w:val="both"/>
        <w:rPr>
          <w:rFonts w:ascii="Times New Roman" w:hAnsi="Times New Roman" w:cs="Times New Roman"/>
        </w:rPr>
      </w:pPr>
    </w:p>
    <w:p w14:paraId="4C3F8EB2" w14:textId="42D33D30" w:rsidR="00150A22" w:rsidRPr="00E468D1" w:rsidRDefault="00150A22" w:rsidP="00905F09">
      <w:pPr>
        <w:pStyle w:val="PargrafodaLista"/>
        <w:numPr>
          <w:ilvl w:val="1"/>
          <w:numId w:val="1"/>
        </w:numPr>
        <w:spacing w:before="120" w:after="120" w:line="276" w:lineRule="auto"/>
        <w:ind w:left="-142" w:firstLine="0"/>
        <w:contextualSpacing w:val="0"/>
        <w:jc w:val="both"/>
        <w:rPr>
          <w:rFonts w:ascii="Times New Roman" w:hAnsi="Times New Roman" w:cs="Times New Roman"/>
        </w:rPr>
      </w:pPr>
      <w:r w:rsidRPr="00E468D1">
        <w:rPr>
          <w:rFonts w:ascii="Times New Roman" w:hAnsi="Times New Roman" w:cs="Times New Roman"/>
        </w:rPr>
        <w:t xml:space="preserve">O licitante somente poderá oferecer lance inferior ao último por ele ofertado e registrado pelo sistema. </w:t>
      </w:r>
    </w:p>
    <w:p w14:paraId="4C3F8EB3" w14:textId="77777777" w:rsidR="00150A22" w:rsidRPr="00E468D1" w:rsidRDefault="00150A22" w:rsidP="00905F09">
      <w:pPr>
        <w:pStyle w:val="PargrafodaLista"/>
        <w:numPr>
          <w:ilvl w:val="2"/>
          <w:numId w:val="1"/>
        </w:numPr>
        <w:spacing w:before="120" w:after="120" w:line="276" w:lineRule="auto"/>
        <w:ind w:left="-142" w:firstLine="0"/>
        <w:jc w:val="both"/>
        <w:rPr>
          <w:rFonts w:ascii="Times New Roman" w:hAnsi="Times New Roman" w:cs="Times New Roman"/>
        </w:rPr>
      </w:pPr>
      <w:r w:rsidRPr="00E468D1">
        <w:rPr>
          <w:rFonts w:ascii="Times New Roman" w:hAnsi="Times New Roman" w:cs="Times New Roman"/>
        </w:rPr>
        <w:t>O intervalo entre os lances enviados pelo mesmo licitante não poderá ser inferior a vinte (20) segundos e o intervalo entre lances não poderá ser inferior a três (3) segundos</w:t>
      </w:r>
    </w:p>
    <w:p w14:paraId="4C3F8EB4" w14:textId="77777777" w:rsidR="00CA24FB" w:rsidRPr="00E468D1" w:rsidRDefault="00CA24FB" w:rsidP="00905F09">
      <w:pPr>
        <w:numPr>
          <w:ilvl w:val="1"/>
          <w:numId w:val="1"/>
        </w:numPr>
        <w:spacing w:before="120" w:after="120" w:line="276" w:lineRule="auto"/>
        <w:ind w:left="-142" w:firstLine="0"/>
        <w:jc w:val="both"/>
        <w:rPr>
          <w:rFonts w:ascii="Times New Roman" w:hAnsi="Times New Roman" w:cs="Times New Roman"/>
        </w:rPr>
      </w:pPr>
      <w:r w:rsidRPr="00E468D1">
        <w:rPr>
          <w:rFonts w:ascii="Times New Roman" w:hAnsi="Times New Roman" w:cs="Times New Roman"/>
        </w:rPr>
        <w:t xml:space="preserve">Não serão aceitos dois ou mais lances de mesmo valor, prevalecendo aquele que for recebido e registrado em primeiro lugar. </w:t>
      </w:r>
    </w:p>
    <w:p w14:paraId="4C3F8EB5" w14:textId="77777777" w:rsidR="00CA24FB" w:rsidRPr="00E468D1" w:rsidRDefault="00CA24FB" w:rsidP="00905F09">
      <w:pPr>
        <w:numPr>
          <w:ilvl w:val="1"/>
          <w:numId w:val="1"/>
        </w:numPr>
        <w:spacing w:before="120" w:after="120" w:line="276" w:lineRule="auto"/>
        <w:ind w:left="-142" w:firstLine="0"/>
        <w:jc w:val="both"/>
        <w:rPr>
          <w:rFonts w:ascii="Times New Roman" w:hAnsi="Times New Roman" w:cs="Times New Roman"/>
        </w:rPr>
      </w:pPr>
      <w:r w:rsidRPr="00E468D1">
        <w:rPr>
          <w:rFonts w:ascii="Times New Roman" w:hAnsi="Times New Roman" w:cs="Times New Roman"/>
        </w:rPr>
        <w:t xml:space="preserve">Durante o transcurso da sessão pública, os licitantes serão informados, em tempo real, do valor do menor lance registrado, vedada a identificação do licitante. </w:t>
      </w:r>
    </w:p>
    <w:p w14:paraId="4C3F8EB6" w14:textId="77777777" w:rsidR="00CA24FB" w:rsidRPr="00E468D1" w:rsidRDefault="00CA24FB" w:rsidP="00905F09">
      <w:pPr>
        <w:numPr>
          <w:ilvl w:val="1"/>
          <w:numId w:val="1"/>
        </w:numPr>
        <w:spacing w:before="120" w:after="120" w:line="276" w:lineRule="auto"/>
        <w:ind w:left="-142" w:firstLine="0"/>
        <w:jc w:val="both"/>
        <w:rPr>
          <w:rFonts w:ascii="Times New Roman" w:hAnsi="Times New Roman" w:cs="Times New Roman"/>
        </w:rPr>
      </w:pPr>
      <w:r w:rsidRPr="00E468D1">
        <w:rPr>
          <w:rFonts w:ascii="Times New Roman" w:hAnsi="Times New Roman" w:cs="Times New Roman"/>
        </w:rPr>
        <w:t xml:space="preserve">No caso de desconexão com o </w:t>
      </w:r>
      <w:r w:rsidR="003201AA" w:rsidRPr="00E468D1">
        <w:rPr>
          <w:rFonts w:ascii="Times New Roman" w:hAnsi="Times New Roman" w:cs="Times New Roman"/>
        </w:rPr>
        <w:t>Pregoeiro</w:t>
      </w:r>
      <w:r w:rsidRPr="00E468D1">
        <w:rPr>
          <w:rFonts w:ascii="Times New Roman" w:hAnsi="Times New Roman" w:cs="Times New Roman"/>
        </w:rPr>
        <w:t xml:space="preserve">, no decorrer da etapa competitiva do Pregão, o sistema eletrônico poderá permanecer acessível aos licitantes para a recepção dos lances. </w:t>
      </w:r>
    </w:p>
    <w:p w14:paraId="4C3F8EB7" w14:textId="77777777" w:rsidR="00CA24FB" w:rsidRPr="00E468D1" w:rsidRDefault="00CA24FB" w:rsidP="00905F09">
      <w:pPr>
        <w:numPr>
          <w:ilvl w:val="1"/>
          <w:numId w:val="1"/>
        </w:numPr>
        <w:spacing w:before="120" w:after="120" w:line="276" w:lineRule="auto"/>
        <w:ind w:left="-142" w:firstLine="0"/>
        <w:jc w:val="both"/>
        <w:rPr>
          <w:rFonts w:ascii="Times New Roman" w:hAnsi="Times New Roman" w:cs="Times New Roman"/>
        </w:rPr>
      </w:pPr>
      <w:r w:rsidRPr="00E468D1">
        <w:rPr>
          <w:rFonts w:ascii="Times New Roman" w:hAnsi="Times New Roman" w:cs="Times New Roman"/>
        </w:rPr>
        <w:t xml:space="preserve">Se a desconexão perdurar por tempo superior a 10 (dez) minutos, a sessão será suspensa e terá reinício somente após comunicação expressa do </w:t>
      </w:r>
      <w:r w:rsidR="003201AA" w:rsidRPr="00E468D1">
        <w:rPr>
          <w:rFonts w:ascii="Times New Roman" w:hAnsi="Times New Roman" w:cs="Times New Roman"/>
        </w:rPr>
        <w:t>Pregoeiro</w:t>
      </w:r>
      <w:r w:rsidRPr="00E468D1">
        <w:rPr>
          <w:rFonts w:ascii="Times New Roman" w:hAnsi="Times New Roman" w:cs="Times New Roman"/>
        </w:rPr>
        <w:t xml:space="preserve"> aos participantes. </w:t>
      </w:r>
    </w:p>
    <w:p w14:paraId="4C3F8EB8" w14:textId="77777777" w:rsidR="00CA24FB" w:rsidRPr="00E468D1" w:rsidRDefault="00CA24FB" w:rsidP="00905F09">
      <w:pPr>
        <w:numPr>
          <w:ilvl w:val="1"/>
          <w:numId w:val="1"/>
        </w:numPr>
        <w:spacing w:before="120" w:after="120" w:line="276" w:lineRule="auto"/>
        <w:ind w:left="-142" w:firstLine="0"/>
        <w:jc w:val="both"/>
        <w:rPr>
          <w:rFonts w:ascii="Times New Roman" w:eastAsia="Zurich BT" w:hAnsi="Times New Roman" w:cs="Times New Roman"/>
          <w:bCs/>
        </w:rPr>
      </w:pPr>
      <w:r w:rsidRPr="00E468D1">
        <w:rPr>
          <w:rFonts w:ascii="Times New Roman" w:hAnsi="Times New Roman" w:cs="Times New Roman"/>
        </w:rPr>
        <w:t xml:space="preserve">A etapa de lances da sessão pública será encerrada por decisão do </w:t>
      </w:r>
      <w:r w:rsidR="003201AA" w:rsidRPr="00E468D1">
        <w:rPr>
          <w:rFonts w:ascii="Times New Roman" w:hAnsi="Times New Roman" w:cs="Times New Roman"/>
        </w:rPr>
        <w:t>Pregoeiro</w:t>
      </w:r>
      <w:r w:rsidRPr="00E468D1">
        <w:rPr>
          <w:rFonts w:ascii="Times New Roman" w:hAnsi="Times New Roman" w:cs="Times New Roman"/>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14:paraId="4C3F8EB9" w14:textId="77777777" w:rsidR="00CA24FB" w:rsidRPr="00E468D1" w:rsidRDefault="00CA24FB" w:rsidP="00905F09">
      <w:pPr>
        <w:numPr>
          <w:ilvl w:val="1"/>
          <w:numId w:val="1"/>
        </w:numPr>
        <w:spacing w:before="120" w:after="120" w:line="276" w:lineRule="auto"/>
        <w:ind w:left="-142" w:firstLine="0"/>
        <w:jc w:val="both"/>
        <w:rPr>
          <w:rFonts w:ascii="Times New Roman" w:eastAsia="Zurich BT" w:hAnsi="Times New Roman" w:cs="Times New Roman"/>
          <w:bCs/>
        </w:rPr>
      </w:pPr>
      <w:r w:rsidRPr="00E468D1">
        <w:rPr>
          <w:rFonts w:ascii="Times New Roman" w:hAnsi="Times New Roman" w:cs="Times New Roman"/>
          <w:lang w:eastAsia="en-US"/>
        </w:rPr>
        <w:t>Caso o licitante não apresente lances, concorrerá com o valor de sua proposta e, na hipótese de desistência de apresentar outros lances, valerá o último lance por ele ofertado, para efeito de ordenação das propostas.</w:t>
      </w:r>
    </w:p>
    <w:p w14:paraId="4C3F8EC3" w14:textId="2BFF18F5" w:rsidR="00CA24FB" w:rsidRPr="00E468D1" w:rsidRDefault="00422614" w:rsidP="00905F09">
      <w:pPr>
        <w:numPr>
          <w:ilvl w:val="1"/>
          <w:numId w:val="1"/>
        </w:numPr>
        <w:spacing w:before="120" w:after="120" w:line="276" w:lineRule="auto"/>
        <w:ind w:left="-142" w:firstLine="0"/>
        <w:jc w:val="both"/>
        <w:rPr>
          <w:rFonts w:ascii="Times New Roman" w:hAnsi="Times New Roman" w:cs="Times New Roman"/>
        </w:rPr>
      </w:pPr>
      <w:r w:rsidRPr="00E468D1">
        <w:rPr>
          <w:rFonts w:ascii="Times New Roman" w:hAnsi="Times New Roman" w:cs="Times New Roman"/>
        </w:rPr>
        <w:t>Ao presente certame não se aplica o sorteio como critério de desempate. Lances equivalentes não serão considerados iguais, vez que a ordem de apresentação das propostas pelos licitantes é utilizada como um dos critérios de classificação.</w:t>
      </w:r>
    </w:p>
    <w:p w14:paraId="4C3F8EC4" w14:textId="77777777" w:rsidR="00652C9A" w:rsidRPr="00E468D1" w:rsidRDefault="00652C9A" w:rsidP="00905F09">
      <w:pPr>
        <w:spacing w:before="240" w:after="120" w:line="276" w:lineRule="auto"/>
        <w:ind w:left="-142"/>
        <w:jc w:val="both"/>
        <w:rPr>
          <w:rFonts w:ascii="Times New Roman" w:hAnsi="Times New Roman" w:cs="Times New Roman"/>
        </w:rPr>
      </w:pPr>
    </w:p>
    <w:p w14:paraId="4C3F8EC5" w14:textId="77777777" w:rsidR="00CA24FB" w:rsidRPr="00E468D1" w:rsidRDefault="00CA24FB" w:rsidP="00905F09">
      <w:pPr>
        <w:numPr>
          <w:ilvl w:val="0"/>
          <w:numId w:val="1"/>
        </w:numPr>
        <w:spacing w:before="120" w:after="120" w:line="276" w:lineRule="auto"/>
        <w:ind w:left="-142" w:firstLine="0"/>
        <w:jc w:val="both"/>
        <w:rPr>
          <w:rFonts w:ascii="Times New Roman" w:hAnsi="Times New Roman" w:cs="Times New Roman"/>
          <w:b/>
        </w:rPr>
      </w:pPr>
      <w:r w:rsidRPr="00E468D1">
        <w:rPr>
          <w:rFonts w:ascii="Times New Roman" w:hAnsi="Times New Roman" w:cs="Times New Roman"/>
          <w:b/>
          <w:bCs/>
          <w:lang w:eastAsia="en-US"/>
        </w:rPr>
        <w:t>DA ACEITABILIDADE DA PROPOSTA VENCEDORA.</w:t>
      </w:r>
    </w:p>
    <w:p w14:paraId="4C3F8EC9" w14:textId="77777777" w:rsidR="00CA24FB" w:rsidRPr="00E468D1" w:rsidRDefault="00CA24FB" w:rsidP="00905F09">
      <w:pPr>
        <w:numPr>
          <w:ilvl w:val="1"/>
          <w:numId w:val="1"/>
        </w:numPr>
        <w:spacing w:before="120" w:after="120" w:line="276" w:lineRule="auto"/>
        <w:ind w:left="-142" w:firstLine="0"/>
        <w:jc w:val="both"/>
        <w:rPr>
          <w:rFonts w:ascii="Times New Roman" w:hAnsi="Times New Roman" w:cs="Times New Roman"/>
          <w:bCs/>
          <w:iCs/>
        </w:rPr>
      </w:pPr>
      <w:r w:rsidRPr="00E468D1">
        <w:rPr>
          <w:rFonts w:ascii="Times New Roman" w:hAnsi="Times New Roman" w:cs="Times New Roman"/>
          <w:lang w:eastAsia="en-US"/>
        </w:rPr>
        <w:t xml:space="preserve">Encerrada a etapa de lances e depois da verificação de possível empate, o </w:t>
      </w:r>
      <w:r w:rsidR="003201AA" w:rsidRPr="00E468D1">
        <w:rPr>
          <w:rFonts w:ascii="Times New Roman" w:hAnsi="Times New Roman" w:cs="Times New Roman"/>
          <w:lang w:eastAsia="en-US"/>
        </w:rPr>
        <w:t>Pregoeiro</w:t>
      </w:r>
      <w:r w:rsidRPr="00E468D1">
        <w:rPr>
          <w:rFonts w:ascii="Times New Roman" w:hAnsi="Times New Roman" w:cs="Times New Roman"/>
          <w:lang w:eastAsia="en-US"/>
        </w:rPr>
        <w:t xml:space="preserve"> examinará a proposta classificada em primeiro lugar </w:t>
      </w:r>
      <w:r w:rsidR="00741588" w:rsidRPr="00E468D1">
        <w:rPr>
          <w:rFonts w:ascii="Times New Roman" w:hAnsi="Times New Roman" w:cs="Times New Roman"/>
          <w:lang w:eastAsia="en-US"/>
        </w:rPr>
        <w:t>quanto ao preço, a sua exequibilidade, bem como quanto ao cumprimento das especificações do objeto.</w:t>
      </w:r>
      <w:r w:rsidRPr="00E468D1">
        <w:rPr>
          <w:rFonts w:ascii="Times New Roman" w:hAnsi="Times New Roman" w:cs="Times New Roman"/>
          <w:lang w:eastAsia="en-US"/>
        </w:rPr>
        <w:t xml:space="preserve"> </w:t>
      </w:r>
    </w:p>
    <w:p w14:paraId="4C3F8ECA" w14:textId="3B5AC2DD" w:rsidR="0034028B" w:rsidRPr="00E468D1" w:rsidRDefault="0034028B" w:rsidP="00905F09">
      <w:pPr>
        <w:pStyle w:val="PargrafodaLista"/>
        <w:spacing w:before="120" w:after="120" w:line="276" w:lineRule="auto"/>
        <w:ind w:left="-142"/>
        <w:jc w:val="both"/>
        <w:rPr>
          <w:rFonts w:ascii="Times New Roman" w:hAnsi="Times New Roman" w:cs="Times New Roman"/>
          <w:bCs/>
          <w:iCs/>
        </w:rPr>
      </w:pPr>
      <w:r w:rsidRPr="00E468D1">
        <w:rPr>
          <w:rFonts w:ascii="Times New Roman" w:hAnsi="Times New Roman" w:cs="Times New Roman"/>
          <w:bCs/>
          <w:iCs/>
        </w:rPr>
        <w:t xml:space="preserve">7.2 </w:t>
      </w:r>
      <w:proofErr w:type="gramStart"/>
      <w:r w:rsidR="006741F8" w:rsidRPr="00E468D1">
        <w:rPr>
          <w:rFonts w:ascii="Times New Roman" w:hAnsi="Times New Roman" w:cs="Times New Roman"/>
          <w:bCs/>
          <w:iCs/>
        </w:rPr>
        <w:t xml:space="preserve">  </w:t>
      </w:r>
      <w:r w:rsidR="006C6902" w:rsidRPr="00E468D1">
        <w:rPr>
          <w:rFonts w:ascii="Times New Roman" w:hAnsi="Times New Roman" w:cs="Times New Roman"/>
          <w:bCs/>
          <w:iCs/>
        </w:rPr>
        <w:t>Será</w:t>
      </w:r>
      <w:proofErr w:type="gramEnd"/>
      <w:r w:rsidR="006C6902" w:rsidRPr="00E468D1">
        <w:rPr>
          <w:rFonts w:ascii="Times New Roman" w:hAnsi="Times New Roman" w:cs="Times New Roman"/>
          <w:bCs/>
          <w:iCs/>
        </w:rPr>
        <w:t xml:space="preserve"> </w:t>
      </w:r>
      <w:r w:rsidRPr="00E468D1">
        <w:rPr>
          <w:rFonts w:ascii="Times New Roman" w:hAnsi="Times New Roman" w:cs="Times New Roman"/>
          <w:bCs/>
          <w:iCs/>
        </w:rPr>
        <w:t>desclassificada a proposta ou o lance vencedor com valor superior ao preço máximo fixado ou que apresentar preço manifestamente inexequível.</w:t>
      </w:r>
    </w:p>
    <w:p w14:paraId="4B9DC62D" w14:textId="528328BF" w:rsidR="00422614" w:rsidRPr="00E468D1" w:rsidRDefault="00422614" w:rsidP="00905F09">
      <w:pPr>
        <w:numPr>
          <w:ilvl w:val="1"/>
          <w:numId w:val="1"/>
        </w:numPr>
        <w:spacing w:before="120" w:after="120" w:line="276" w:lineRule="auto"/>
        <w:ind w:left="-142" w:firstLine="0"/>
        <w:jc w:val="both"/>
        <w:rPr>
          <w:rFonts w:ascii="Times New Roman" w:hAnsi="Times New Roman" w:cs="Times New Roman"/>
          <w:lang w:eastAsia="en-US"/>
        </w:rPr>
      </w:pPr>
      <w:r w:rsidRPr="00E468D1">
        <w:rPr>
          <w:rFonts w:ascii="Times New Roman" w:hAnsi="Times New Roman" w:cs="Times New Roman"/>
        </w:rPr>
        <w:t>O licitante qualificado como produtor rural pessoa física deverá incluir, na sua proposta, os percentuais das contribuições previstas no art. 176 da Instrução Normativa RFB n. 971, de 2009, em razão do disposto no art. 184, inciso V, sob pena de desclassificação.</w:t>
      </w:r>
    </w:p>
    <w:p w14:paraId="4C3F8ECD" w14:textId="77777777" w:rsidR="0034028B" w:rsidRPr="00E468D1" w:rsidRDefault="0034028B" w:rsidP="00905F09">
      <w:pPr>
        <w:numPr>
          <w:ilvl w:val="1"/>
          <w:numId w:val="1"/>
        </w:numPr>
        <w:spacing w:before="120" w:after="120" w:line="276" w:lineRule="auto"/>
        <w:ind w:left="-142" w:firstLine="0"/>
        <w:jc w:val="both"/>
        <w:rPr>
          <w:rFonts w:ascii="Times New Roman" w:hAnsi="Times New Roman" w:cs="Times New Roman"/>
          <w:lang w:eastAsia="en-US"/>
        </w:rPr>
      </w:pPr>
      <w:r w:rsidRPr="00E468D1">
        <w:rPr>
          <w:rFonts w:ascii="Times New Roman" w:hAnsi="Times New Roman" w:cs="Times New Roman"/>
          <w:bdr w:val="none" w:sz="0" w:space="0" w:color="auto" w:frame="1"/>
        </w:rPr>
        <w:t xml:space="preserve">Considera-se inexequível a proposta que apresente preços global ou unitários simbólicos, irrisórios ou de valor zero, incompatíveis com os preços dos insumos e salários de </w:t>
      </w:r>
      <w:r w:rsidRPr="00E468D1">
        <w:rPr>
          <w:rFonts w:ascii="Times New Roman" w:hAnsi="Times New Roman" w:cs="Times New Roman"/>
          <w:bdr w:val="none" w:sz="0" w:space="0" w:color="auto" w:frame="1"/>
        </w:rPr>
        <w:lastRenderedPageBreak/>
        <w:t>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4C3F8ECF" w14:textId="77777777" w:rsidR="0034028B" w:rsidRPr="00E468D1" w:rsidRDefault="00CA24FB" w:rsidP="00905F09">
      <w:pPr>
        <w:numPr>
          <w:ilvl w:val="1"/>
          <w:numId w:val="1"/>
        </w:numPr>
        <w:spacing w:before="120" w:after="120" w:line="276" w:lineRule="auto"/>
        <w:ind w:left="-142" w:firstLine="0"/>
        <w:jc w:val="both"/>
        <w:rPr>
          <w:rFonts w:ascii="Times New Roman" w:hAnsi="Times New Roman" w:cs="Times New Roman"/>
          <w:lang w:eastAsia="en-US"/>
        </w:rPr>
      </w:pPr>
      <w:r w:rsidRPr="00E468D1">
        <w:rPr>
          <w:rFonts w:ascii="Times New Roman" w:hAnsi="Times New Roman" w:cs="Times New Roman"/>
          <w:lang w:eastAsia="en-US"/>
        </w:rPr>
        <w:t xml:space="preserve">O </w:t>
      </w:r>
      <w:r w:rsidR="003201AA" w:rsidRPr="00E468D1">
        <w:rPr>
          <w:rFonts w:ascii="Times New Roman" w:hAnsi="Times New Roman" w:cs="Times New Roman"/>
          <w:lang w:eastAsia="en-US"/>
        </w:rPr>
        <w:t>Pregoeiro</w:t>
      </w:r>
      <w:r w:rsidRPr="00E468D1">
        <w:rPr>
          <w:rFonts w:ascii="Times New Roman" w:hAnsi="Times New Roman" w:cs="Times New Roman"/>
          <w:lang w:eastAsia="en-US"/>
        </w:rPr>
        <w:t xml:space="preserve"> poderá convocar o licitante para enviar documento digital, por meio de funcionalidade disponível no sistema, estabelecendo no “chat” prazo razoável para tanto, sob pena de não aceitação da proposta. </w:t>
      </w:r>
    </w:p>
    <w:p w14:paraId="4C3F8ED0" w14:textId="77777777" w:rsidR="00652C9A" w:rsidRPr="00E468D1" w:rsidRDefault="00652C9A" w:rsidP="0064192C">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bCs/>
          <w:iCs/>
        </w:rPr>
      </w:pPr>
      <w:r w:rsidRPr="00E468D1">
        <w:rPr>
          <w:rFonts w:ascii="Times New Roman" w:hAnsi="Times New Roman" w:cs="Times New Roman"/>
          <w:lang w:eastAsia="en-US"/>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14:paraId="4C3F8ED1" w14:textId="77777777" w:rsidR="00CA24FB" w:rsidRPr="00E468D1" w:rsidRDefault="00CA24FB" w:rsidP="003D7192">
      <w:pPr>
        <w:numPr>
          <w:ilvl w:val="3"/>
          <w:numId w:val="1"/>
        </w:numPr>
        <w:tabs>
          <w:tab w:val="left" w:pos="1440"/>
        </w:tabs>
        <w:autoSpaceDE w:val="0"/>
        <w:snapToGrid w:val="0"/>
        <w:spacing w:before="120" w:after="120" w:line="276" w:lineRule="auto"/>
        <w:ind w:left="1134" w:firstLine="0"/>
        <w:jc w:val="both"/>
        <w:rPr>
          <w:rFonts w:ascii="Times New Roman" w:hAnsi="Times New Roman" w:cs="Times New Roman"/>
          <w:bCs/>
          <w:iCs/>
        </w:rPr>
      </w:pPr>
      <w:r w:rsidRPr="00E468D1">
        <w:rPr>
          <w:rFonts w:ascii="Times New Roman" w:hAnsi="Times New Roman" w:cs="Times New Roman"/>
          <w:lang w:eastAsia="en-US"/>
        </w:rPr>
        <w:t xml:space="preserve">O prazo estabelecido pelo </w:t>
      </w:r>
      <w:r w:rsidR="003201AA" w:rsidRPr="00E468D1">
        <w:rPr>
          <w:rFonts w:ascii="Times New Roman" w:hAnsi="Times New Roman" w:cs="Times New Roman"/>
          <w:lang w:eastAsia="en-US"/>
        </w:rPr>
        <w:t>Pregoeiro</w:t>
      </w:r>
      <w:r w:rsidRPr="00E468D1">
        <w:rPr>
          <w:rFonts w:ascii="Times New Roman" w:hAnsi="Times New Roman" w:cs="Times New Roman"/>
          <w:lang w:eastAsia="en-US"/>
        </w:rPr>
        <w:t xml:space="preserve"> poderá ser prorrogado por solicitação escrita e justificada d</w:t>
      </w:r>
      <w:r w:rsidR="00A37DC5" w:rsidRPr="00E468D1">
        <w:rPr>
          <w:rFonts w:ascii="Times New Roman" w:hAnsi="Times New Roman" w:cs="Times New Roman"/>
          <w:lang w:eastAsia="en-US"/>
        </w:rPr>
        <w:t>o l</w:t>
      </w:r>
      <w:r w:rsidRPr="00E468D1">
        <w:rPr>
          <w:rFonts w:ascii="Times New Roman" w:hAnsi="Times New Roman" w:cs="Times New Roman"/>
          <w:lang w:eastAsia="en-US"/>
        </w:rPr>
        <w:t xml:space="preserve">icitante, formulada antes de findo o prazo estabelecido, e formalmente aceita pelo </w:t>
      </w:r>
      <w:r w:rsidR="003201AA" w:rsidRPr="00E468D1">
        <w:rPr>
          <w:rFonts w:ascii="Times New Roman" w:hAnsi="Times New Roman" w:cs="Times New Roman"/>
          <w:lang w:eastAsia="en-US"/>
        </w:rPr>
        <w:t>Pregoeiro</w:t>
      </w:r>
      <w:r w:rsidRPr="00E468D1">
        <w:rPr>
          <w:rFonts w:ascii="Times New Roman" w:hAnsi="Times New Roman" w:cs="Times New Roman"/>
          <w:lang w:eastAsia="en-US"/>
        </w:rPr>
        <w:t xml:space="preserve">. </w:t>
      </w:r>
    </w:p>
    <w:p w14:paraId="2D487486" w14:textId="77777777" w:rsidR="003D7192" w:rsidRPr="00E468D1" w:rsidRDefault="003D7192" w:rsidP="003D7192">
      <w:pPr>
        <w:tabs>
          <w:tab w:val="left" w:pos="1440"/>
        </w:tabs>
        <w:autoSpaceDE w:val="0"/>
        <w:snapToGrid w:val="0"/>
        <w:spacing w:before="120" w:after="120" w:line="276" w:lineRule="auto"/>
        <w:ind w:left="1134"/>
        <w:jc w:val="both"/>
        <w:rPr>
          <w:rFonts w:ascii="Times New Roman" w:hAnsi="Times New Roman" w:cs="Times New Roman"/>
          <w:bCs/>
          <w:iCs/>
        </w:rPr>
      </w:pPr>
    </w:p>
    <w:p w14:paraId="4AF345DB" w14:textId="77777777" w:rsidR="003D7192" w:rsidRPr="00E468D1" w:rsidRDefault="003D7192" w:rsidP="00EB4E38">
      <w:pPr>
        <w:numPr>
          <w:ilvl w:val="1"/>
          <w:numId w:val="1"/>
        </w:numPr>
        <w:spacing w:before="120" w:after="120" w:line="276" w:lineRule="auto"/>
        <w:ind w:left="-142" w:firstLine="0"/>
        <w:jc w:val="both"/>
        <w:rPr>
          <w:rFonts w:ascii="Times New Roman" w:hAnsi="Times New Roman" w:cs="Times New Roman"/>
          <w:bCs/>
          <w:iCs/>
        </w:rPr>
      </w:pPr>
      <w:r w:rsidRPr="00E468D1">
        <w:rPr>
          <w:rFonts w:ascii="Times New Roman" w:hAnsi="Times New Roman" w:cs="Times New Roman"/>
          <w:bCs/>
          <w:iCs/>
        </w:rPr>
        <w:t>Encerrada a fase de lances, como critério de aceitação, a licitante melhor classificada terá o prazo máximo de 20 (vinte) dias corridos, a partir da solicitação do Pregoeiro, para encaminhar amostra de cada item do produto ofertado, que deverá ser encaminhada à Área de Material/SELOG/DITEC/DPF, localizada no Instituto Nacional de Criminalística, no SAIS - Quadra 07 - Lote 23 - Setor Policial Sul - Brasília - DF, tel. (61) 2024-9356, no horário de 09h00min às 11h30min e 14h00min as 17h00min.</w:t>
      </w:r>
    </w:p>
    <w:p w14:paraId="71CBB2E1" w14:textId="77777777" w:rsidR="003D7192" w:rsidRPr="00E468D1" w:rsidRDefault="003D7192" w:rsidP="00905F09">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lang w:eastAsia="en-US"/>
        </w:rPr>
      </w:pPr>
      <w:r w:rsidRPr="00E468D1">
        <w:rPr>
          <w:rFonts w:ascii="Times New Roman" w:hAnsi="Times New Roman" w:cs="Times New Roman"/>
          <w:lang w:eastAsia="en-US"/>
        </w:rPr>
        <w:t>Caso a amostra do primeiro licitante classificado não seja aceita, será convocado o seu sucessor e assim por diante até que seja selecionada empresa cuja amostra atenda a todas as exigências constantes neste termo de referência e seus anexos;</w:t>
      </w:r>
    </w:p>
    <w:p w14:paraId="2E9A5727" w14:textId="77777777" w:rsidR="003D7192" w:rsidRPr="00E468D1" w:rsidRDefault="003D7192" w:rsidP="00905F09">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lang w:eastAsia="en-US"/>
        </w:rPr>
      </w:pPr>
      <w:r w:rsidRPr="00E468D1">
        <w:rPr>
          <w:rFonts w:ascii="Times New Roman" w:hAnsi="Times New Roman" w:cs="Times New Roman"/>
          <w:lang w:eastAsia="en-US"/>
        </w:rPr>
        <w:t>A remessa e a retirada da amostra apresentada ficarão a cargo da licitante, não cabendo qualquer ônus à Administração;</w:t>
      </w:r>
    </w:p>
    <w:p w14:paraId="720E3EEB" w14:textId="77777777" w:rsidR="003D7192" w:rsidRPr="00E468D1" w:rsidRDefault="003D7192" w:rsidP="00905F09">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lang w:eastAsia="en-US"/>
        </w:rPr>
      </w:pPr>
      <w:r w:rsidRPr="00E468D1">
        <w:rPr>
          <w:rFonts w:ascii="Times New Roman" w:hAnsi="Times New Roman" w:cs="Times New Roman"/>
          <w:lang w:eastAsia="en-US"/>
        </w:rPr>
        <w:t>A empresa que não encaminhar a amostra no prazo solicitado terá a proposta desclassificada;</w:t>
      </w:r>
    </w:p>
    <w:p w14:paraId="2790AFB7" w14:textId="77777777" w:rsidR="003D7192" w:rsidRPr="00E468D1" w:rsidRDefault="003D7192" w:rsidP="00905F09">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lang w:eastAsia="en-US"/>
        </w:rPr>
      </w:pPr>
      <w:r w:rsidRPr="00E468D1">
        <w:rPr>
          <w:rFonts w:ascii="Times New Roman" w:hAnsi="Times New Roman" w:cs="Times New Roman"/>
          <w:lang w:eastAsia="en-US"/>
        </w:rPr>
        <w:t>Os demais licitantes serão notificados para, querendo, acompanhar a apresentação e análise das amostras ofertadas pelo licitante vencedor.</w:t>
      </w:r>
    </w:p>
    <w:p w14:paraId="74B1BA25" w14:textId="77777777" w:rsidR="003D7192" w:rsidRPr="00E468D1" w:rsidRDefault="003D7192" w:rsidP="00905F09">
      <w:pPr>
        <w:numPr>
          <w:ilvl w:val="1"/>
          <w:numId w:val="1"/>
        </w:numPr>
        <w:spacing w:before="120" w:after="120" w:line="276" w:lineRule="auto"/>
        <w:ind w:left="425" w:firstLine="0"/>
        <w:jc w:val="both"/>
        <w:rPr>
          <w:rFonts w:ascii="Times New Roman" w:hAnsi="Times New Roman" w:cs="Times New Roman"/>
          <w:bCs/>
          <w:iCs/>
        </w:rPr>
      </w:pPr>
      <w:r w:rsidRPr="00E468D1">
        <w:rPr>
          <w:rFonts w:ascii="Times New Roman" w:hAnsi="Times New Roman" w:cs="Times New Roman"/>
          <w:bCs/>
          <w:iCs/>
        </w:rPr>
        <w:t xml:space="preserve">A amostra deverá estar devidamente identificada com o nome da licitante, nº. </w:t>
      </w:r>
      <w:proofErr w:type="gramStart"/>
      <w:r w:rsidRPr="00E468D1">
        <w:rPr>
          <w:rFonts w:ascii="Times New Roman" w:hAnsi="Times New Roman" w:cs="Times New Roman"/>
          <w:bCs/>
          <w:iCs/>
        </w:rPr>
        <w:t>do</w:t>
      </w:r>
      <w:proofErr w:type="gramEnd"/>
      <w:r w:rsidRPr="00E468D1">
        <w:rPr>
          <w:rFonts w:ascii="Times New Roman" w:hAnsi="Times New Roman" w:cs="Times New Roman"/>
          <w:bCs/>
          <w:iCs/>
        </w:rPr>
        <w:t xml:space="preserve"> Pregão, dispor na embalagem de informações quanto às suas características, tais como data de fabricação, prazo de validade, quantidade do produto, marca, se for o caso, número de referência, código do produto e modelo.</w:t>
      </w:r>
    </w:p>
    <w:p w14:paraId="613F2642" w14:textId="77777777" w:rsidR="003D7192" w:rsidRPr="00E468D1" w:rsidRDefault="003D7192" w:rsidP="00905F09">
      <w:pPr>
        <w:numPr>
          <w:ilvl w:val="1"/>
          <w:numId w:val="1"/>
        </w:numPr>
        <w:spacing w:before="120" w:after="120" w:line="276" w:lineRule="auto"/>
        <w:ind w:left="425" w:firstLine="0"/>
        <w:jc w:val="both"/>
        <w:rPr>
          <w:rFonts w:ascii="Times New Roman" w:hAnsi="Times New Roman" w:cs="Times New Roman"/>
          <w:bCs/>
          <w:iCs/>
        </w:rPr>
      </w:pPr>
      <w:r w:rsidRPr="00E468D1">
        <w:rPr>
          <w:rFonts w:ascii="Times New Roman" w:hAnsi="Times New Roman" w:cs="Times New Roman"/>
          <w:bCs/>
          <w:iCs/>
        </w:rPr>
        <w:lastRenderedPageBreak/>
        <w:t>O produto de origem estrangeira deverá apresentar na embalagem informações em língua portuguesa, suficientes para análise técnica do produto.</w:t>
      </w:r>
    </w:p>
    <w:p w14:paraId="4EABA5E4" w14:textId="77777777" w:rsidR="003D7192" w:rsidRPr="00E468D1" w:rsidRDefault="003D7192" w:rsidP="00905F09">
      <w:pPr>
        <w:numPr>
          <w:ilvl w:val="1"/>
          <w:numId w:val="1"/>
        </w:numPr>
        <w:spacing w:before="120" w:after="120" w:line="276" w:lineRule="auto"/>
        <w:ind w:left="425" w:firstLine="0"/>
        <w:jc w:val="both"/>
        <w:rPr>
          <w:rFonts w:ascii="Times New Roman" w:hAnsi="Times New Roman" w:cs="Times New Roman"/>
          <w:bCs/>
          <w:iCs/>
        </w:rPr>
      </w:pPr>
      <w:r w:rsidRPr="00E468D1">
        <w:rPr>
          <w:rFonts w:ascii="Times New Roman" w:hAnsi="Times New Roman" w:cs="Times New Roman"/>
          <w:bCs/>
          <w:iCs/>
        </w:rPr>
        <w:t>O produto apresentado como amostra deverá ser aberto para análise, podendo constar como parte da entrega solicitada, em caso de aprovação.</w:t>
      </w:r>
    </w:p>
    <w:p w14:paraId="2A07F598" w14:textId="77777777" w:rsidR="003D7192" w:rsidRPr="00E468D1" w:rsidRDefault="003D7192" w:rsidP="00905F09">
      <w:pPr>
        <w:numPr>
          <w:ilvl w:val="1"/>
          <w:numId w:val="1"/>
        </w:numPr>
        <w:spacing w:before="120" w:after="120" w:line="276" w:lineRule="auto"/>
        <w:ind w:left="425" w:firstLine="0"/>
        <w:jc w:val="both"/>
        <w:rPr>
          <w:rFonts w:ascii="Times New Roman" w:hAnsi="Times New Roman" w:cs="Times New Roman"/>
          <w:bCs/>
          <w:iCs/>
          <w:u w:val="single"/>
        </w:rPr>
      </w:pPr>
      <w:r w:rsidRPr="00E468D1">
        <w:rPr>
          <w:rFonts w:ascii="Times New Roman" w:hAnsi="Times New Roman" w:cs="Times New Roman"/>
          <w:bCs/>
          <w:iCs/>
          <w:u w:val="single"/>
        </w:rPr>
        <w:t>As amostras serão avaliadas por critérios objetivos visando aferir às medidas contidas nas especificações técnicas exigidas com o material apresentado, conforme detalhamento a seguir.</w:t>
      </w:r>
    </w:p>
    <w:p w14:paraId="0E6592ED" w14:textId="77777777" w:rsidR="003D7192" w:rsidRPr="00E468D1" w:rsidRDefault="003D7192" w:rsidP="00905F09">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u w:val="single"/>
          <w:lang w:eastAsia="en-US"/>
        </w:rPr>
      </w:pPr>
      <w:r w:rsidRPr="00E468D1">
        <w:rPr>
          <w:rFonts w:ascii="Times New Roman" w:hAnsi="Times New Roman" w:cs="Times New Roman"/>
          <w:u w:val="single"/>
          <w:lang w:eastAsia="en-US"/>
        </w:rPr>
        <w:t>Para o item 1 serão analisados o ângulo do conjunto de placas, a espessura do material utilizado, dimensões das faces, medidas dos números e das letras grafadas e da escala métrica;</w:t>
      </w:r>
    </w:p>
    <w:p w14:paraId="69C2453E" w14:textId="77777777" w:rsidR="003D7192" w:rsidRPr="00E468D1" w:rsidRDefault="003D7192" w:rsidP="00905F09">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u w:val="single"/>
          <w:lang w:eastAsia="en-US"/>
        </w:rPr>
      </w:pPr>
      <w:r w:rsidRPr="00E468D1">
        <w:rPr>
          <w:rFonts w:ascii="Times New Roman" w:hAnsi="Times New Roman" w:cs="Times New Roman"/>
          <w:u w:val="single"/>
          <w:lang w:eastAsia="en-US"/>
        </w:rPr>
        <w:t xml:space="preserve"> Para o item 2 serão analisados a espessura do material utilizado, dimensões das faces, medidas dos números e das letras grafadas e da escala métrica;</w:t>
      </w:r>
    </w:p>
    <w:p w14:paraId="5CE74FBC" w14:textId="77777777" w:rsidR="003D7192" w:rsidRPr="00E468D1" w:rsidRDefault="003D7192" w:rsidP="00905F09">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u w:val="single"/>
          <w:lang w:eastAsia="en-US"/>
        </w:rPr>
      </w:pPr>
      <w:r w:rsidRPr="00E468D1">
        <w:rPr>
          <w:rFonts w:ascii="Times New Roman" w:hAnsi="Times New Roman" w:cs="Times New Roman"/>
          <w:u w:val="single"/>
          <w:lang w:eastAsia="en-US"/>
        </w:rPr>
        <w:t>Para o item 3 serão analisados a qualidade do material quanto a cor e resistência a furos, o tipo de alça e a compatibilidade para acondicionar simultaneamente os conjuntos de placas previstos nos itens 1 e 2.</w:t>
      </w:r>
    </w:p>
    <w:p w14:paraId="30EAD4EF" w14:textId="77777777" w:rsidR="003D7192" w:rsidRPr="00E468D1" w:rsidRDefault="003D7192" w:rsidP="00905F09">
      <w:pPr>
        <w:numPr>
          <w:ilvl w:val="1"/>
          <w:numId w:val="1"/>
        </w:numPr>
        <w:spacing w:before="120" w:after="120" w:line="276" w:lineRule="auto"/>
        <w:ind w:left="425" w:firstLine="0"/>
        <w:jc w:val="both"/>
        <w:rPr>
          <w:rFonts w:ascii="Times New Roman" w:hAnsi="Times New Roman" w:cs="Times New Roman"/>
          <w:bCs/>
          <w:iCs/>
          <w:u w:val="single"/>
        </w:rPr>
      </w:pPr>
      <w:r w:rsidRPr="00E468D1">
        <w:rPr>
          <w:rFonts w:ascii="Times New Roman" w:hAnsi="Times New Roman" w:cs="Times New Roman"/>
          <w:bCs/>
          <w:iCs/>
          <w:u w:val="single"/>
        </w:rPr>
        <w:t xml:space="preserve">Serão rejeitadas àquelas amostras que apresentarem divergência maior que 10% de qualquer um dos parâmetros estabelecidos no Termo de Referência, desde que implique em redução da qualidade desejada.  </w:t>
      </w:r>
    </w:p>
    <w:p w14:paraId="3BF7B568" w14:textId="77777777" w:rsidR="003D7192" w:rsidRPr="00E468D1" w:rsidRDefault="003D7192" w:rsidP="00905F09">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bCs/>
          <w:iCs/>
          <w:u w:val="single"/>
        </w:rPr>
      </w:pPr>
      <w:r w:rsidRPr="00E468D1">
        <w:rPr>
          <w:rFonts w:ascii="Times New Roman" w:hAnsi="Times New Roman" w:cs="Times New Roman"/>
          <w:bCs/>
          <w:iCs/>
          <w:u w:val="single"/>
        </w:rPr>
        <w:t xml:space="preserve">A desclassificação em relação a um dos itens implicará na desclassificação dos demais, vez que estão agrupados e relacionados entre si. </w:t>
      </w:r>
    </w:p>
    <w:p w14:paraId="28F735CB" w14:textId="77777777" w:rsidR="003D7192" w:rsidRPr="00E468D1" w:rsidRDefault="003D7192" w:rsidP="00905F09">
      <w:pPr>
        <w:numPr>
          <w:ilvl w:val="1"/>
          <w:numId w:val="1"/>
        </w:numPr>
        <w:spacing w:before="120" w:after="120" w:line="276" w:lineRule="auto"/>
        <w:ind w:left="425" w:firstLine="0"/>
        <w:jc w:val="both"/>
        <w:rPr>
          <w:rFonts w:ascii="Times New Roman" w:hAnsi="Times New Roman" w:cs="Times New Roman"/>
          <w:bCs/>
          <w:iCs/>
        </w:rPr>
      </w:pPr>
      <w:r w:rsidRPr="00E468D1">
        <w:rPr>
          <w:rFonts w:ascii="Times New Roman" w:hAnsi="Times New Roman" w:cs="Times New Roman"/>
          <w:bCs/>
          <w:iCs/>
        </w:rPr>
        <w:t>Enquanto não expirado o prazo para entrega da amostra, a licitante poderá substituir ou efetuar ajustes e modificações no produto apresentado.</w:t>
      </w:r>
    </w:p>
    <w:p w14:paraId="2ED76C83" w14:textId="77777777" w:rsidR="003D7192" w:rsidRPr="00E468D1" w:rsidRDefault="003D7192" w:rsidP="00905F09">
      <w:pPr>
        <w:numPr>
          <w:ilvl w:val="1"/>
          <w:numId w:val="1"/>
        </w:numPr>
        <w:spacing w:before="120" w:after="120" w:line="276" w:lineRule="auto"/>
        <w:ind w:left="425" w:firstLine="0"/>
        <w:jc w:val="both"/>
        <w:rPr>
          <w:rFonts w:ascii="Times New Roman" w:hAnsi="Times New Roman" w:cs="Times New Roman"/>
          <w:bCs/>
          <w:iCs/>
        </w:rPr>
      </w:pPr>
      <w:r w:rsidRPr="00E468D1">
        <w:rPr>
          <w:rFonts w:ascii="Times New Roman" w:hAnsi="Times New Roman" w:cs="Times New Roman"/>
          <w:bCs/>
          <w:iCs/>
        </w:rPr>
        <w:t xml:space="preserve">Não será aceita a proposta da licitante que tiver amostra rejeitada ou não </w:t>
      </w:r>
      <w:proofErr w:type="gramStart"/>
      <w:r w:rsidRPr="00E468D1">
        <w:rPr>
          <w:rFonts w:ascii="Times New Roman" w:hAnsi="Times New Roman" w:cs="Times New Roman"/>
          <w:bCs/>
          <w:iCs/>
        </w:rPr>
        <w:t>entregá-la</w:t>
      </w:r>
      <w:proofErr w:type="gramEnd"/>
      <w:r w:rsidRPr="00E468D1">
        <w:rPr>
          <w:rFonts w:ascii="Times New Roman" w:hAnsi="Times New Roman" w:cs="Times New Roman"/>
          <w:bCs/>
          <w:iCs/>
        </w:rPr>
        <w:t xml:space="preserve"> no prazo estabelecido.</w:t>
      </w:r>
    </w:p>
    <w:p w14:paraId="196AA72C" w14:textId="77777777" w:rsidR="003D7192" w:rsidRPr="00E468D1" w:rsidRDefault="003D7192" w:rsidP="00905F09">
      <w:pPr>
        <w:numPr>
          <w:ilvl w:val="1"/>
          <w:numId w:val="1"/>
        </w:numPr>
        <w:spacing w:before="120" w:after="120" w:line="276" w:lineRule="auto"/>
        <w:ind w:left="425" w:firstLine="0"/>
        <w:jc w:val="both"/>
        <w:rPr>
          <w:rFonts w:ascii="Times New Roman" w:hAnsi="Times New Roman" w:cs="Times New Roman"/>
          <w:bCs/>
          <w:iCs/>
        </w:rPr>
      </w:pPr>
      <w:r w:rsidRPr="00E468D1">
        <w:rPr>
          <w:rFonts w:ascii="Times New Roman" w:hAnsi="Times New Roman" w:cs="Times New Roman"/>
          <w:bCs/>
          <w:iCs/>
        </w:rPr>
        <w:t>Após análise, a amostra estará disponível para retirada no prazo de 5 (cinco) dias úteis.</w:t>
      </w:r>
    </w:p>
    <w:p w14:paraId="2B9C04B3" w14:textId="77777777" w:rsidR="003D7192" w:rsidRPr="00E468D1" w:rsidRDefault="003D7192" w:rsidP="00905F09">
      <w:pPr>
        <w:numPr>
          <w:ilvl w:val="1"/>
          <w:numId w:val="1"/>
        </w:numPr>
        <w:spacing w:before="120" w:after="120" w:line="276" w:lineRule="auto"/>
        <w:ind w:left="425" w:firstLine="0"/>
        <w:jc w:val="both"/>
        <w:rPr>
          <w:rFonts w:ascii="Times New Roman" w:hAnsi="Times New Roman" w:cs="Times New Roman"/>
          <w:bCs/>
          <w:iCs/>
        </w:rPr>
      </w:pPr>
      <w:r w:rsidRPr="00E468D1">
        <w:rPr>
          <w:rFonts w:ascii="Times New Roman" w:hAnsi="Times New Roman" w:cs="Times New Roman"/>
          <w:bCs/>
          <w:iCs/>
        </w:rPr>
        <w:t>Vencido o prazo disposto no item acima, a amostra rejeitada será eliminada de acordo com o procedimento de descarte de resíduos do Departamento de Polícia Federal.</w:t>
      </w:r>
    </w:p>
    <w:p w14:paraId="4C3F8EDC" w14:textId="77777777" w:rsidR="00652C9A" w:rsidRPr="00E468D1" w:rsidRDefault="00652C9A" w:rsidP="00697AF6">
      <w:pPr>
        <w:numPr>
          <w:ilvl w:val="1"/>
          <w:numId w:val="1"/>
        </w:numPr>
        <w:spacing w:before="120" w:after="120" w:line="276" w:lineRule="auto"/>
        <w:ind w:left="425" w:firstLine="0"/>
        <w:jc w:val="both"/>
        <w:rPr>
          <w:rFonts w:ascii="Times New Roman" w:hAnsi="Times New Roman" w:cs="Times New Roman"/>
          <w:bCs/>
          <w:iCs/>
        </w:rPr>
      </w:pPr>
      <w:r w:rsidRPr="00E468D1">
        <w:rPr>
          <w:rFonts w:ascii="Times New Roman" w:hAnsi="Times New Roman" w:cs="Times New Roman"/>
          <w:bCs/>
          <w:iCs/>
        </w:rPr>
        <w:t xml:space="preserve"> Os licitantes deverão colocar à disposição da Administração todas as condições indispensáveis à realização de testes e fornecer, sem ônus, os manuais impressos em língua portuguesa, necessários ao seu perfeito manuseio, quando for o caso.</w:t>
      </w:r>
    </w:p>
    <w:p w14:paraId="4C3F8EE3" w14:textId="77777777" w:rsidR="00CA24FB" w:rsidRPr="00E468D1" w:rsidRDefault="00CA24FB" w:rsidP="009D5C47">
      <w:pPr>
        <w:numPr>
          <w:ilvl w:val="1"/>
          <w:numId w:val="1"/>
        </w:numPr>
        <w:spacing w:before="120" w:after="120" w:line="276" w:lineRule="auto"/>
        <w:ind w:left="425" w:firstLine="0"/>
        <w:jc w:val="both"/>
        <w:rPr>
          <w:rFonts w:ascii="Times New Roman" w:hAnsi="Times New Roman" w:cs="Times New Roman"/>
          <w:bCs/>
          <w:iCs/>
        </w:rPr>
      </w:pPr>
      <w:r w:rsidRPr="00E468D1">
        <w:rPr>
          <w:rFonts w:ascii="Times New Roman" w:hAnsi="Times New Roman" w:cs="Times New Roman"/>
          <w:bCs/>
          <w:iCs/>
        </w:rPr>
        <w:t>Se a proposta ou lance</w:t>
      </w:r>
      <w:r w:rsidR="006B4238" w:rsidRPr="00E468D1">
        <w:rPr>
          <w:rFonts w:ascii="Times New Roman" w:hAnsi="Times New Roman" w:cs="Times New Roman"/>
          <w:bCs/>
          <w:iCs/>
        </w:rPr>
        <w:t xml:space="preserve"> vencedor for desclassificado, o P</w:t>
      </w:r>
      <w:r w:rsidR="003201AA" w:rsidRPr="00E468D1">
        <w:rPr>
          <w:rFonts w:ascii="Times New Roman" w:hAnsi="Times New Roman" w:cs="Times New Roman"/>
          <w:bCs/>
          <w:iCs/>
        </w:rPr>
        <w:t>regoeiro</w:t>
      </w:r>
      <w:r w:rsidRPr="00E468D1">
        <w:rPr>
          <w:rFonts w:ascii="Times New Roman" w:hAnsi="Times New Roman" w:cs="Times New Roman"/>
          <w:bCs/>
          <w:iCs/>
        </w:rPr>
        <w:t xml:space="preserve"> examinará a proposta ou lance subsequente, e, assim sucessivamente, na ordem de classificação.</w:t>
      </w:r>
    </w:p>
    <w:p w14:paraId="4C3F8EE4" w14:textId="77777777" w:rsidR="00CA24FB" w:rsidRPr="00E468D1" w:rsidRDefault="00CA24FB" w:rsidP="009D5C47">
      <w:pPr>
        <w:numPr>
          <w:ilvl w:val="1"/>
          <w:numId w:val="1"/>
        </w:numPr>
        <w:spacing w:before="120" w:after="120" w:line="276" w:lineRule="auto"/>
        <w:ind w:left="425" w:firstLine="0"/>
        <w:jc w:val="both"/>
        <w:rPr>
          <w:rFonts w:ascii="Times New Roman" w:hAnsi="Times New Roman" w:cs="Times New Roman"/>
        </w:rPr>
      </w:pPr>
      <w:r w:rsidRPr="00E468D1">
        <w:rPr>
          <w:rFonts w:ascii="Times New Roman" w:hAnsi="Times New Roman" w:cs="Times New Roman"/>
          <w:lang w:eastAsia="en-US"/>
        </w:rPr>
        <w:t xml:space="preserve">Havendo necessidade, o </w:t>
      </w:r>
      <w:r w:rsidR="003201AA" w:rsidRPr="00E468D1">
        <w:rPr>
          <w:rFonts w:ascii="Times New Roman" w:hAnsi="Times New Roman" w:cs="Times New Roman"/>
          <w:lang w:eastAsia="en-US"/>
        </w:rPr>
        <w:t>Pregoeiro</w:t>
      </w:r>
      <w:r w:rsidRPr="00E468D1">
        <w:rPr>
          <w:rFonts w:ascii="Times New Roman" w:hAnsi="Times New Roman" w:cs="Times New Roman"/>
          <w:lang w:eastAsia="en-US"/>
        </w:rPr>
        <w:t xml:space="preserve"> suspenderá a sessão, informando no “chat” a nova data e horário para a continuidade da mesma.</w:t>
      </w:r>
    </w:p>
    <w:p w14:paraId="4C3F8EE5" w14:textId="77777777" w:rsidR="00CA24FB" w:rsidRPr="00E468D1" w:rsidRDefault="00CA24FB" w:rsidP="009D5C47">
      <w:pPr>
        <w:numPr>
          <w:ilvl w:val="1"/>
          <w:numId w:val="1"/>
        </w:numPr>
        <w:spacing w:before="120" w:after="120" w:line="276" w:lineRule="auto"/>
        <w:ind w:left="425" w:firstLine="0"/>
        <w:jc w:val="both"/>
        <w:rPr>
          <w:rFonts w:ascii="Times New Roman" w:hAnsi="Times New Roman" w:cs="Times New Roman"/>
        </w:rPr>
      </w:pPr>
      <w:r w:rsidRPr="00E468D1">
        <w:rPr>
          <w:rFonts w:ascii="Times New Roman" w:hAnsi="Times New Roman" w:cs="Times New Roman"/>
        </w:rPr>
        <w:lastRenderedPageBreak/>
        <w:t xml:space="preserve">O </w:t>
      </w:r>
      <w:r w:rsidR="003201AA" w:rsidRPr="00E468D1">
        <w:rPr>
          <w:rFonts w:ascii="Times New Roman" w:hAnsi="Times New Roman" w:cs="Times New Roman"/>
        </w:rPr>
        <w:t>Pregoeiro</w:t>
      </w:r>
      <w:r w:rsidRPr="00E468D1">
        <w:rPr>
          <w:rFonts w:ascii="Times New Roman" w:hAnsi="Times New Roman" w:cs="Times New Roman"/>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14:paraId="4C3F8EE6" w14:textId="77777777" w:rsidR="00CA24FB" w:rsidRPr="00E468D1" w:rsidRDefault="00CA24FB" w:rsidP="009D5C4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rPr>
      </w:pPr>
      <w:r w:rsidRPr="00E468D1">
        <w:rPr>
          <w:rFonts w:ascii="Times New Roman" w:hAnsi="Times New Roman" w:cs="Times New Roman"/>
        </w:rPr>
        <w:t xml:space="preserve">Também nas hipóteses em que o </w:t>
      </w:r>
      <w:r w:rsidR="003201AA" w:rsidRPr="00E468D1">
        <w:rPr>
          <w:rFonts w:ascii="Times New Roman" w:hAnsi="Times New Roman" w:cs="Times New Roman"/>
        </w:rPr>
        <w:t>Pregoeiro</w:t>
      </w:r>
      <w:r w:rsidRPr="00E468D1">
        <w:rPr>
          <w:rFonts w:ascii="Times New Roman" w:hAnsi="Times New Roman" w:cs="Times New Roman"/>
        </w:rPr>
        <w:t xml:space="preserve"> não aceitar a proposta e passar à subsequente, poderá negociar com o licitante para que seja obtido preço melhor.</w:t>
      </w:r>
    </w:p>
    <w:p w14:paraId="4C3F8EE7" w14:textId="77777777" w:rsidR="00CA24FB" w:rsidRPr="00E468D1" w:rsidRDefault="00CA24FB" w:rsidP="009D5C4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rPr>
      </w:pPr>
      <w:r w:rsidRPr="00E468D1">
        <w:rPr>
          <w:rFonts w:ascii="Times New Roman" w:hAnsi="Times New Roman" w:cs="Times New Roman"/>
        </w:rPr>
        <w:t>A negociação será realizada por meio do sistema, podendo ser acompanhada pelos demais licitantes.</w:t>
      </w:r>
    </w:p>
    <w:p w14:paraId="4C3F8EE8" w14:textId="77777777" w:rsidR="009D5C47" w:rsidRPr="00E468D1" w:rsidRDefault="009D5C47" w:rsidP="009D5C47">
      <w:pPr>
        <w:tabs>
          <w:tab w:val="left" w:pos="1440"/>
        </w:tabs>
        <w:autoSpaceDE w:val="0"/>
        <w:snapToGrid w:val="0"/>
        <w:spacing w:after="120" w:line="276" w:lineRule="auto"/>
        <w:ind w:left="1134" w:right="-17"/>
        <w:jc w:val="both"/>
        <w:rPr>
          <w:rFonts w:ascii="Times New Roman" w:hAnsi="Times New Roman" w:cs="Times New Roman"/>
        </w:rPr>
      </w:pPr>
    </w:p>
    <w:p w14:paraId="4C3F8EE9" w14:textId="77777777" w:rsidR="00CA24FB" w:rsidRPr="00E468D1" w:rsidRDefault="00CA24FB" w:rsidP="0064192C">
      <w:pPr>
        <w:numPr>
          <w:ilvl w:val="0"/>
          <w:numId w:val="1"/>
        </w:numPr>
        <w:spacing w:before="120" w:after="120" w:line="276" w:lineRule="auto"/>
        <w:ind w:left="0" w:firstLine="0"/>
        <w:jc w:val="both"/>
        <w:rPr>
          <w:rFonts w:ascii="Times New Roman" w:hAnsi="Times New Roman" w:cs="Times New Roman"/>
          <w:b/>
        </w:rPr>
      </w:pPr>
      <w:r w:rsidRPr="00E468D1">
        <w:rPr>
          <w:rFonts w:ascii="Times New Roman" w:hAnsi="Times New Roman" w:cs="Times New Roman"/>
          <w:b/>
          <w:lang w:eastAsia="en-US"/>
        </w:rPr>
        <w:t xml:space="preserve">DA HABILITAÇÃO </w:t>
      </w:r>
    </w:p>
    <w:p w14:paraId="4C3F8EED" w14:textId="77777777" w:rsidR="009D5C47" w:rsidRPr="00E468D1" w:rsidRDefault="009D5C47" w:rsidP="0064192C">
      <w:pPr>
        <w:pStyle w:val="PargrafodaLista"/>
        <w:numPr>
          <w:ilvl w:val="1"/>
          <w:numId w:val="1"/>
        </w:numPr>
        <w:spacing w:before="120" w:after="120" w:line="276" w:lineRule="auto"/>
        <w:ind w:left="425" w:firstLine="0"/>
        <w:contextualSpacing w:val="0"/>
        <w:jc w:val="both"/>
        <w:rPr>
          <w:rFonts w:ascii="Times New Roman" w:hAnsi="Times New Roman" w:cs="Times New Roman"/>
        </w:rPr>
      </w:pPr>
      <w:r w:rsidRPr="00E468D1">
        <w:rPr>
          <w:rFonts w:ascii="Times New Roman" w:hAnsi="Times New Roman" w:cs="Times New Roman"/>
          <w:lang w:eastAsia="ar-SA"/>
        </w:rPr>
        <w:t>Como condição prévia ao exame da documentação de habilitação</w:t>
      </w:r>
      <w:r w:rsidRPr="00E468D1">
        <w:rPr>
          <w:rFonts w:ascii="Times New Roman" w:hAnsi="Times New Roman" w:cs="Times New Roman"/>
        </w:rPr>
        <w:t xml:space="preserve"> do licitante detentor da proposta classificada em primeiro lugar</w:t>
      </w:r>
      <w:r w:rsidRPr="00E468D1">
        <w:rPr>
          <w:rFonts w:ascii="Times New Roman" w:hAnsi="Times New Roman" w:cs="Times New Roman"/>
          <w:lang w:eastAsia="ar-SA"/>
        </w:rPr>
        <w:t xml:space="preserve">, </w:t>
      </w:r>
      <w:r w:rsidRPr="00E468D1">
        <w:rPr>
          <w:rFonts w:ascii="Times New Roman" w:hAnsi="Times New Roman" w:cs="Times New Roman"/>
        </w:rPr>
        <w:t xml:space="preserve">o Pregoeiro </w:t>
      </w:r>
      <w:r w:rsidRPr="00E468D1">
        <w:rPr>
          <w:rFonts w:ascii="Times New Roman" w:hAnsi="Times New Roman" w:cs="Times New Roman"/>
          <w:lang w:eastAsia="ar-SA"/>
        </w:rPr>
        <w:t>verificará o eventual descumprimento das condições de participação, especialmente quanto à</w:t>
      </w:r>
      <w:r w:rsidRPr="00E468D1">
        <w:rPr>
          <w:rFonts w:ascii="Times New Roman" w:hAnsi="Times New Roman" w:cs="Times New Roman"/>
        </w:rPr>
        <w:t xml:space="preserve"> existência de sanção que impeça a participação no certame ou a futura contratação, mediante a consulta aos seguintes cadastros:</w:t>
      </w:r>
    </w:p>
    <w:p w14:paraId="4C3F8EEE" w14:textId="77777777" w:rsidR="009D5C47" w:rsidRPr="00E468D1" w:rsidRDefault="009D5C47" w:rsidP="009D5C47">
      <w:pPr>
        <w:pStyle w:val="PargrafodaLista"/>
        <w:numPr>
          <w:ilvl w:val="2"/>
          <w:numId w:val="1"/>
        </w:numPr>
        <w:spacing w:before="120" w:after="120" w:line="276" w:lineRule="auto"/>
        <w:ind w:left="1134" w:firstLine="0"/>
        <w:contextualSpacing w:val="0"/>
        <w:jc w:val="both"/>
        <w:rPr>
          <w:rFonts w:ascii="Times New Roman" w:hAnsi="Times New Roman" w:cs="Times New Roman"/>
        </w:rPr>
      </w:pPr>
      <w:r w:rsidRPr="00E468D1">
        <w:rPr>
          <w:rFonts w:ascii="Times New Roman" w:hAnsi="Times New Roman" w:cs="Times New Roman"/>
        </w:rPr>
        <w:t>SICAF;</w:t>
      </w:r>
    </w:p>
    <w:p w14:paraId="4C3F8EEF" w14:textId="77777777" w:rsidR="009D5C47" w:rsidRPr="00E468D1" w:rsidRDefault="009D5C47" w:rsidP="009D5C47">
      <w:pPr>
        <w:pStyle w:val="PargrafodaLista"/>
        <w:numPr>
          <w:ilvl w:val="2"/>
          <w:numId w:val="1"/>
        </w:numPr>
        <w:spacing w:before="120" w:after="120" w:line="276" w:lineRule="auto"/>
        <w:ind w:left="1134" w:firstLine="0"/>
        <w:contextualSpacing w:val="0"/>
        <w:jc w:val="both"/>
        <w:rPr>
          <w:rFonts w:ascii="Times New Roman" w:hAnsi="Times New Roman" w:cs="Times New Roman"/>
        </w:rPr>
      </w:pPr>
      <w:r w:rsidRPr="00E468D1">
        <w:rPr>
          <w:rFonts w:ascii="Times New Roman" w:hAnsi="Times New Roman" w:cs="Times New Roman"/>
        </w:rPr>
        <w:t>Cadastro Nacional de Empresas Inidôneas e Suspensas – CEIS, mantido pela Controladoria-Geral da União (</w:t>
      </w:r>
      <w:hyperlink r:id="rId8" w:history="1">
        <w:r w:rsidRPr="00E468D1">
          <w:rPr>
            <w:rFonts w:ascii="Times New Roman" w:hAnsi="Times New Roman" w:cs="Times New Roman"/>
            <w:u w:val="single"/>
          </w:rPr>
          <w:t>www.portaldatransparencia.gov.br/ceis</w:t>
        </w:r>
      </w:hyperlink>
      <w:r w:rsidRPr="00E468D1">
        <w:rPr>
          <w:rFonts w:ascii="Times New Roman" w:hAnsi="Times New Roman" w:cs="Times New Roman"/>
        </w:rPr>
        <w:t>);</w:t>
      </w:r>
    </w:p>
    <w:p w14:paraId="4C3F8EF0" w14:textId="77777777" w:rsidR="009D5C47" w:rsidRPr="00E468D1" w:rsidRDefault="009D5C47" w:rsidP="009D5C47">
      <w:pPr>
        <w:pStyle w:val="PargrafodaLista"/>
        <w:numPr>
          <w:ilvl w:val="2"/>
          <w:numId w:val="1"/>
        </w:numPr>
        <w:spacing w:before="120" w:after="120" w:line="276" w:lineRule="auto"/>
        <w:ind w:left="1134" w:firstLine="0"/>
        <w:contextualSpacing w:val="0"/>
        <w:jc w:val="both"/>
        <w:rPr>
          <w:rFonts w:ascii="Times New Roman" w:hAnsi="Times New Roman" w:cs="Times New Roman"/>
        </w:rPr>
      </w:pPr>
      <w:r w:rsidRPr="00E468D1">
        <w:rPr>
          <w:rFonts w:ascii="Times New Roman" w:hAnsi="Times New Roman" w:cs="Times New Roman"/>
          <w:bCs/>
        </w:rPr>
        <w:t>Cadastro Nacional de Condenações Cíveis por Atos de Improbidade Administrativa, mantido pelo Conselho Nacional de Justiça</w:t>
      </w:r>
      <w:r w:rsidRPr="00E468D1">
        <w:rPr>
          <w:rFonts w:ascii="Times New Roman" w:hAnsi="Times New Roman" w:cs="Times New Roman"/>
        </w:rPr>
        <w:t xml:space="preserve"> (</w:t>
      </w:r>
      <w:hyperlink r:id="rId9" w:history="1">
        <w:r w:rsidRPr="00E468D1">
          <w:rPr>
            <w:rFonts w:ascii="Times New Roman" w:hAnsi="Times New Roman" w:cs="Times New Roman"/>
            <w:u w:val="single"/>
          </w:rPr>
          <w:t>www.</w:t>
        </w:r>
        <w:r w:rsidRPr="00E468D1">
          <w:rPr>
            <w:rFonts w:ascii="Times New Roman" w:hAnsi="Times New Roman" w:cs="Times New Roman"/>
            <w:bCs/>
            <w:u w:val="single"/>
          </w:rPr>
          <w:t>cnj</w:t>
        </w:r>
        <w:r w:rsidRPr="00E468D1">
          <w:rPr>
            <w:rFonts w:ascii="Times New Roman" w:hAnsi="Times New Roman" w:cs="Times New Roman"/>
            <w:u w:val="single"/>
          </w:rPr>
          <w:t>.jus.br/</w:t>
        </w:r>
        <w:r w:rsidRPr="00E468D1">
          <w:rPr>
            <w:rFonts w:ascii="Times New Roman" w:hAnsi="Times New Roman" w:cs="Times New Roman"/>
            <w:bCs/>
            <w:u w:val="single"/>
          </w:rPr>
          <w:t>improbidade</w:t>
        </w:r>
        <w:r w:rsidRPr="00E468D1">
          <w:rPr>
            <w:rFonts w:ascii="Times New Roman" w:hAnsi="Times New Roman" w:cs="Times New Roman"/>
            <w:u w:val="single"/>
          </w:rPr>
          <w:t>_adm/consultar_requerido.php</w:t>
        </w:r>
      </w:hyperlink>
      <w:r w:rsidRPr="00E468D1">
        <w:rPr>
          <w:rFonts w:ascii="Times New Roman" w:hAnsi="Times New Roman" w:cs="Times New Roman"/>
        </w:rPr>
        <w:t>).</w:t>
      </w:r>
    </w:p>
    <w:p w14:paraId="4C3F8EF1" w14:textId="77777777" w:rsidR="009D5C47" w:rsidRPr="00E468D1" w:rsidRDefault="009D5C47" w:rsidP="009D5C47">
      <w:pPr>
        <w:pStyle w:val="PargrafodaLista"/>
        <w:numPr>
          <w:ilvl w:val="2"/>
          <w:numId w:val="1"/>
        </w:numPr>
        <w:spacing w:before="120" w:after="120" w:line="276" w:lineRule="auto"/>
        <w:ind w:left="1134" w:firstLine="0"/>
        <w:contextualSpacing w:val="0"/>
        <w:jc w:val="both"/>
        <w:rPr>
          <w:rFonts w:ascii="Times New Roman" w:hAnsi="Times New Roman" w:cs="Times New Roman"/>
        </w:rPr>
      </w:pPr>
      <w:r w:rsidRPr="00E468D1">
        <w:rPr>
          <w:rFonts w:ascii="Times New Roman" w:hAnsi="Times New Roman" w:cs="Times New Roman"/>
        </w:rPr>
        <w:t>Lista de Inidôneos, mantid</w:t>
      </w:r>
      <w:r w:rsidR="00FD4FC5" w:rsidRPr="00E468D1">
        <w:rPr>
          <w:rFonts w:ascii="Times New Roman" w:hAnsi="Times New Roman" w:cs="Times New Roman"/>
        </w:rPr>
        <w:t>a</w:t>
      </w:r>
      <w:r w:rsidRPr="00E468D1">
        <w:rPr>
          <w:rFonts w:ascii="Times New Roman" w:hAnsi="Times New Roman" w:cs="Times New Roman"/>
        </w:rPr>
        <w:t xml:space="preserve"> pelo Tribunal de Contas da União – TCU;</w:t>
      </w:r>
    </w:p>
    <w:p w14:paraId="4C3F8EF3" w14:textId="77777777" w:rsidR="009D5C47" w:rsidRPr="00E468D1" w:rsidRDefault="009D5C47" w:rsidP="009D5C47">
      <w:pPr>
        <w:pStyle w:val="PargrafodaLista"/>
        <w:numPr>
          <w:ilvl w:val="2"/>
          <w:numId w:val="1"/>
        </w:numPr>
        <w:spacing w:before="120" w:after="120" w:line="276" w:lineRule="auto"/>
        <w:ind w:left="1134" w:firstLine="0"/>
        <w:contextualSpacing w:val="0"/>
        <w:jc w:val="both"/>
        <w:rPr>
          <w:rFonts w:ascii="Times New Roman" w:hAnsi="Times New Roman" w:cs="Times New Roman"/>
          <w:bCs/>
        </w:rPr>
      </w:pPr>
      <w:r w:rsidRPr="00E468D1">
        <w:rPr>
          <w:rFonts w:ascii="Times New Roman" w:hAnsi="Times New Roman" w:cs="Times New Roman"/>
          <w:bCs/>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4C3F8EF4" w14:textId="77777777" w:rsidR="009D5C47" w:rsidRPr="00E468D1" w:rsidRDefault="009D5C47" w:rsidP="009D5C47">
      <w:pPr>
        <w:pStyle w:val="PargrafodaLista"/>
        <w:numPr>
          <w:ilvl w:val="2"/>
          <w:numId w:val="1"/>
        </w:numPr>
        <w:spacing w:before="120" w:after="120" w:line="276" w:lineRule="auto"/>
        <w:ind w:left="1134" w:firstLine="0"/>
        <w:contextualSpacing w:val="0"/>
        <w:jc w:val="both"/>
        <w:rPr>
          <w:rFonts w:ascii="Times New Roman" w:hAnsi="Times New Roman" w:cs="Times New Roman"/>
          <w:bCs/>
        </w:rPr>
      </w:pPr>
      <w:r w:rsidRPr="00E468D1">
        <w:rPr>
          <w:rFonts w:ascii="Times New Roman" w:hAnsi="Times New Roman" w:cs="Times New Roman"/>
          <w:bCs/>
        </w:rPr>
        <w:t>Constatada a existência de sanção, o Pregoeiro reputará o licitante inabilitado, por falta de condição de participação.</w:t>
      </w:r>
    </w:p>
    <w:p w14:paraId="4C3F8EF8" w14:textId="77777777" w:rsidR="00CA24FB" w:rsidRPr="00E468D1" w:rsidRDefault="00CA24FB" w:rsidP="009D5C47">
      <w:pPr>
        <w:numPr>
          <w:ilvl w:val="1"/>
          <w:numId w:val="1"/>
        </w:numPr>
        <w:spacing w:before="120" w:after="120" w:line="276" w:lineRule="auto"/>
        <w:ind w:left="425" w:firstLine="0"/>
        <w:jc w:val="both"/>
        <w:rPr>
          <w:rFonts w:ascii="Times New Roman" w:hAnsi="Times New Roman" w:cs="Times New Roman"/>
          <w:bCs/>
        </w:rPr>
      </w:pPr>
      <w:r w:rsidRPr="00E468D1">
        <w:rPr>
          <w:rFonts w:ascii="Times New Roman" w:hAnsi="Times New Roman" w:cs="Times New Roman"/>
          <w:bCs/>
        </w:rPr>
        <w:t xml:space="preserve">O </w:t>
      </w:r>
      <w:r w:rsidR="003201AA" w:rsidRPr="00E468D1">
        <w:rPr>
          <w:rFonts w:ascii="Times New Roman" w:hAnsi="Times New Roman" w:cs="Times New Roman"/>
          <w:bCs/>
        </w:rPr>
        <w:t>Pregoeiro</w:t>
      </w:r>
      <w:r w:rsidRPr="00E468D1">
        <w:rPr>
          <w:rFonts w:ascii="Times New Roman" w:hAnsi="Times New Roman" w:cs="Times New Roman"/>
          <w:bCs/>
        </w:rPr>
        <w:t xml:space="preserve"> consultará o Sistema de Cadastro Unificado de Fornecedores – SICAF, em relação à habilitação jurídica</w:t>
      </w:r>
      <w:r w:rsidR="0034028B" w:rsidRPr="00E468D1">
        <w:rPr>
          <w:rFonts w:ascii="Times New Roman" w:hAnsi="Times New Roman" w:cs="Times New Roman"/>
          <w:bCs/>
        </w:rPr>
        <w:t xml:space="preserve">, </w:t>
      </w:r>
      <w:r w:rsidRPr="00E468D1">
        <w:rPr>
          <w:rFonts w:ascii="Times New Roman" w:hAnsi="Times New Roman" w:cs="Times New Roman"/>
          <w:bCs/>
        </w:rPr>
        <w:t>à regularidade fiscal</w:t>
      </w:r>
      <w:r w:rsidR="006B4238" w:rsidRPr="00E468D1">
        <w:rPr>
          <w:rFonts w:ascii="Times New Roman" w:hAnsi="Times New Roman" w:cs="Times New Roman"/>
          <w:bCs/>
        </w:rPr>
        <w:t xml:space="preserve"> e</w:t>
      </w:r>
      <w:r w:rsidR="0034028B" w:rsidRPr="00E468D1">
        <w:rPr>
          <w:rFonts w:ascii="Times New Roman" w:hAnsi="Times New Roman" w:cs="Times New Roman"/>
          <w:bCs/>
        </w:rPr>
        <w:t xml:space="preserve"> trabalhista </w:t>
      </w:r>
      <w:r w:rsidR="006B4238" w:rsidRPr="00E468D1">
        <w:rPr>
          <w:rFonts w:ascii="Times New Roman" w:hAnsi="Times New Roman" w:cs="Times New Roman"/>
          <w:bCs/>
        </w:rPr>
        <w:t>segundo o dispo</w:t>
      </w:r>
      <w:r w:rsidRPr="00E468D1">
        <w:rPr>
          <w:rFonts w:ascii="Times New Roman" w:hAnsi="Times New Roman" w:cs="Times New Roman"/>
          <w:bCs/>
        </w:rPr>
        <w:t xml:space="preserve">sto nos </w:t>
      </w:r>
      <w:proofErr w:type="spellStart"/>
      <w:r w:rsidRPr="00E468D1">
        <w:rPr>
          <w:rFonts w:ascii="Times New Roman" w:hAnsi="Times New Roman" w:cs="Times New Roman"/>
          <w:bCs/>
        </w:rPr>
        <w:t>arts</w:t>
      </w:r>
      <w:proofErr w:type="spellEnd"/>
      <w:r w:rsidRPr="00E468D1">
        <w:rPr>
          <w:rFonts w:ascii="Times New Roman" w:hAnsi="Times New Roman" w:cs="Times New Roman"/>
          <w:bCs/>
        </w:rPr>
        <w:t>. 4º, caput, 8º, § 3º, 1</w:t>
      </w:r>
      <w:r w:rsidR="00B461F9" w:rsidRPr="00E468D1">
        <w:rPr>
          <w:rFonts w:ascii="Times New Roman" w:hAnsi="Times New Roman" w:cs="Times New Roman"/>
          <w:bCs/>
        </w:rPr>
        <w:t>3, 1</w:t>
      </w:r>
      <w:r w:rsidR="003F13DB" w:rsidRPr="00E468D1">
        <w:rPr>
          <w:rFonts w:ascii="Times New Roman" w:hAnsi="Times New Roman" w:cs="Times New Roman"/>
          <w:bCs/>
        </w:rPr>
        <w:t>4</w:t>
      </w:r>
      <w:r w:rsidRPr="00E468D1">
        <w:rPr>
          <w:rFonts w:ascii="Times New Roman" w:hAnsi="Times New Roman" w:cs="Times New Roman"/>
          <w:bCs/>
        </w:rPr>
        <w:t xml:space="preserve"> </w:t>
      </w:r>
      <w:r w:rsidR="003F13DB" w:rsidRPr="00E468D1">
        <w:rPr>
          <w:rFonts w:ascii="Times New Roman" w:hAnsi="Times New Roman" w:cs="Times New Roman"/>
          <w:bCs/>
        </w:rPr>
        <w:t xml:space="preserve">e </w:t>
      </w:r>
      <w:r w:rsidRPr="00E468D1">
        <w:rPr>
          <w:rFonts w:ascii="Times New Roman" w:hAnsi="Times New Roman" w:cs="Times New Roman"/>
          <w:bCs/>
        </w:rPr>
        <w:t>43</w:t>
      </w:r>
      <w:r w:rsidR="0034028B" w:rsidRPr="00E468D1">
        <w:rPr>
          <w:rFonts w:ascii="Times New Roman" w:hAnsi="Times New Roman" w:cs="Times New Roman"/>
          <w:bCs/>
        </w:rPr>
        <w:t>, III,</w:t>
      </w:r>
      <w:r w:rsidRPr="00E468D1">
        <w:rPr>
          <w:rFonts w:ascii="Times New Roman" w:hAnsi="Times New Roman" w:cs="Times New Roman"/>
          <w:bCs/>
        </w:rPr>
        <w:t xml:space="preserve"> da Instrução Normativa SLTI/MPOG nº 2, de </w:t>
      </w:r>
      <w:r w:rsidR="0029000E" w:rsidRPr="00E468D1">
        <w:rPr>
          <w:rFonts w:ascii="Times New Roman" w:hAnsi="Times New Roman" w:cs="Times New Roman"/>
          <w:bCs/>
        </w:rPr>
        <w:t>2010</w:t>
      </w:r>
      <w:r w:rsidRPr="00E468D1">
        <w:rPr>
          <w:rFonts w:ascii="Times New Roman" w:hAnsi="Times New Roman" w:cs="Times New Roman"/>
          <w:bCs/>
        </w:rPr>
        <w:t>.</w:t>
      </w:r>
    </w:p>
    <w:p w14:paraId="4C3F8EF9" w14:textId="7C6C32E0" w:rsidR="00CA24FB" w:rsidRPr="00E468D1" w:rsidRDefault="00E6549C" w:rsidP="009D5C4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bCs/>
        </w:rPr>
      </w:pPr>
      <w:r w:rsidRPr="00E468D1">
        <w:rPr>
          <w:rFonts w:ascii="Times New Roman" w:hAnsi="Times New Roman" w:cs="Times New Roman"/>
        </w:rPr>
        <w:t xml:space="preserve">Também poderão ser consultados </w:t>
      </w:r>
      <w:r w:rsidRPr="00E468D1">
        <w:rPr>
          <w:rFonts w:ascii="Times New Roman" w:hAnsi="Times New Roman" w:cs="Times New Roman"/>
          <w:bCs/>
        </w:rPr>
        <w:t xml:space="preserve">os sítios oficiais emissores de certidões, especialmente quando </w:t>
      </w:r>
      <w:r w:rsidR="00CA24FB" w:rsidRPr="00E468D1">
        <w:rPr>
          <w:rFonts w:ascii="Times New Roman" w:hAnsi="Times New Roman" w:cs="Times New Roman"/>
        </w:rPr>
        <w:t xml:space="preserve">o </w:t>
      </w:r>
      <w:proofErr w:type="gramStart"/>
      <w:r w:rsidR="00CA24FB" w:rsidRPr="00E468D1">
        <w:rPr>
          <w:rFonts w:ascii="Times New Roman" w:hAnsi="Times New Roman" w:cs="Times New Roman"/>
        </w:rPr>
        <w:t>licitante(</w:t>
      </w:r>
      <w:proofErr w:type="gramEnd"/>
      <w:r w:rsidR="00CA24FB" w:rsidRPr="00E468D1">
        <w:rPr>
          <w:rFonts w:ascii="Times New Roman" w:hAnsi="Times New Roman" w:cs="Times New Roman"/>
        </w:rPr>
        <w:t>s) esteja(m) com alguma documentação vencida junto ao SICAF</w:t>
      </w:r>
      <w:r w:rsidR="00CA24FB" w:rsidRPr="00E468D1">
        <w:rPr>
          <w:rFonts w:ascii="Times New Roman" w:hAnsi="Times New Roman" w:cs="Times New Roman"/>
          <w:bCs/>
        </w:rPr>
        <w:t>.</w:t>
      </w:r>
    </w:p>
    <w:p w14:paraId="4C3F8EFA" w14:textId="1CE3CBAE" w:rsidR="00802801" w:rsidRPr="00E468D1" w:rsidRDefault="00802801" w:rsidP="009D5C4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bCs/>
          <w:strike/>
        </w:rPr>
      </w:pPr>
      <w:r w:rsidRPr="00E468D1">
        <w:rPr>
          <w:rFonts w:ascii="Times New Roman" w:hAnsi="Times New Roman" w:cs="Times New Roman"/>
        </w:rPr>
        <w:lastRenderedPageBreak/>
        <w:t>Caso o Pregoeiro não logre êxito em obter a certidão correspondente através do sítio oficial, ou na hipótese de se encontrar vencida no referido sistema</w:t>
      </w:r>
      <w:r w:rsidRPr="00E468D1">
        <w:rPr>
          <w:rFonts w:ascii="Times New Roman" w:hAnsi="Times New Roman" w:cs="Times New Roman"/>
          <w:b/>
          <w:u w:val="single"/>
        </w:rPr>
        <w:t>,</w:t>
      </w:r>
      <w:r w:rsidRPr="00E468D1">
        <w:rPr>
          <w:rFonts w:ascii="Times New Roman" w:hAnsi="Times New Roman" w:cs="Times New Roman"/>
        </w:rPr>
        <w:t xml:space="preserve"> o licitante será convocado a encaminhar, no prazo de </w:t>
      </w:r>
      <w:r w:rsidR="006C6902" w:rsidRPr="00E468D1">
        <w:rPr>
          <w:rFonts w:ascii="Times New Roman" w:hAnsi="Times New Roman" w:cs="Times New Roman"/>
        </w:rPr>
        <w:t>05</w:t>
      </w:r>
      <w:r w:rsidR="009D5C47" w:rsidRPr="00E468D1">
        <w:rPr>
          <w:rFonts w:ascii="Times New Roman" w:hAnsi="Times New Roman" w:cs="Times New Roman"/>
        </w:rPr>
        <w:t xml:space="preserve"> </w:t>
      </w:r>
      <w:r w:rsidRPr="00E468D1">
        <w:rPr>
          <w:rFonts w:ascii="Times New Roman" w:hAnsi="Times New Roman" w:cs="Times New Roman"/>
          <w:bCs/>
        </w:rPr>
        <w:t>(</w:t>
      </w:r>
      <w:r w:rsidR="006C6902" w:rsidRPr="00E468D1">
        <w:rPr>
          <w:rFonts w:ascii="Times New Roman" w:hAnsi="Times New Roman" w:cs="Times New Roman"/>
          <w:bCs/>
        </w:rPr>
        <w:t>cinco</w:t>
      </w:r>
      <w:r w:rsidRPr="00E468D1">
        <w:rPr>
          <w:rFonts w:ascii="Times New Roman" w:hAnsi="Times New Roman" w:cs="Times New Roman"/>
          <w:bCs/>
        </w:rPr>
        <w:t>) horas</w:t>
      </w:r>
      <w:r w:rsidRPr="00E468D1">
        <w:rPr>
          <w:rFonts w:ascii="Times New Roman" w:hAnsi="Times New Roman" w:cs="Times New Roman"/>
        </w:rPr>
        <w:t xml:space="preserve">, documento válido que comprove o atendimento das exigências deste Edital, sob pena de inabilitação, ressalvado o disposto quanto à comprovação da regularidade fiscal. </w:t>
      </w:r>
    </w:p>
    <w:p w14:paraId="4C3F8EFC" w14:textId="77777777" w:rsidR="00CA24FB" w:rsidRPr="00E468D1" w:rsidRDefault="00CA24FB" w:rsidP="009D5C47">
      <w:pPr>
        <w:numPr>
          <w:ilvl w:val="1"/>
          <w:numId w:val="1"/>
        </w:numPr>
        <w:spacing w:before="120" w:after="120" w:line="276" w:lineRule="auto"/>
        <w:ind w:left="425" w:firstLine="0"/>
        <w:jc w:val="both"/>
        <w:rPr>
          <w:rFonts w:ascii="Times New Roman" w:hAnsi="Times New Roman" w:cs="Times New Roman"/>
          <w:bCs/>
        </w:rPr>
      </w:pPr>
      <w:r w:rsidRPr="00E468D1">
        <w:rPr>
          <w:rFonts w:ascii="Times New Roman" w:hAnsi="Times New Roman" w:cs="Times New Roman"/>
          <w:bCs/>
        </w:rPr>
        <w:t xml:space="preserve">Os licitantes que não estiverem cadastrados no Sistema de Cadastro Unificado de Fornecedores – SICAF além do nível de credenciamento exigido pela Instrução Normativa SLTI/MPOG nº 2, de </w:t>
      </w:r>
      <w:r w:rsidR="009E7CB1" w:rsidRPr="00E468D1">
        <w:rPr>
          <w:rFonts w:ascii="Times New Roman" w:hAnsi="Times New Roman" w:cs="Times New Roman"/>
          <w:bCs/>
        </w:rPr>
        <w:t>2010</w:t>
      </w:r>
      <w:r w:rsidRPr="00E468D1">
        <w:rPr>
          <w:rFonts w:ascii="Times New Roman" w:hAnsi="Times New Roman" w:cs="Times New Roman"/>
          <w:bCs/>
        </w:rPr>
        <w:t>, deverão apresentar a seguinte documentação relativa à Habilitação Jurídica</w:t>
      </w:r>
      <w:r w:rsidR="00802801" w:rsidRPr="00E468D1">
        <w:rPr>
          <w:rFonts w:ascii="Times New Roman" w:hAnsi="Times New Roman" w:cs="Times New Roman"/>
          <w:bCs/>
        </w:rPr>
        <w:t xml:space="preserve">, </w:t>
      </w:r>
      <w:r w:rsidRPr="00E468D1">
        <w:rPr>
          <w:rFonts w:ascii="Times New Roman" w:hAnsi="Times New Roman" w:cs="Times New Roman"/>
          <w:bCs/>
        </w:rPr>
        <w:t>Regularidade Fiscal</w:t>
      </w:r>
      <w:r w:rsidR="00802801" w:rsidRPr="00E468D1">
        <w:rPr>
          <w:rFonts w:ascii="Times New Roman" w:hAnsi="Times New Roman" w:cs="Times New Roman"/>
          <w:bCs/>
        </w:rPr>
        <w:t xml:space="preserve"> e trabalhista</w:t>
      </w:r>
      <w:r w:rsidRPr="00E468D1">
        <w:rPr>
          <w:rFonts w:ascii="Times New Roman" w:hAnsi="Times New Roman" w:cs="Times New Roman"/>
          <w:bCs/>
        </w:rPr>
        <w:t>:</w:t>
      </w:r>
    </w:p>
    <w:p w14:paraId="4C3F8EFD" w14:textId="77777777" w:rsidR="00CA24FB" w:rsidRPr="00E468D1" w:rsidRDefault="00CA24FB" w:rsidP="00883A77">
      <w:pPr>
        <w:numPr>
          <w:ilvl w:val="1"/>
          <w:numId w:val="1"/>
        </w:numPr>
        <w:spacing w:after="120" w:line="276" w:lineRule="auto"/>
        <w:ind w:left="0" w:right="-17" w:firstLine="567"/>
        <w:jc w:val="both"/>
        <w:rPr>
          <w:rFonts w:ascii="Times New Roman" w:hAnsi="Times New Roman" w:cs="Times New Roman"/>
          <w:b/>
          <w:bCs/>
        </w:rPr>
      </w:pPr>
      <w:r w:rsidRPr="00E468D1">
        <w:rPr>
          <w:rFonts w:ascii="Times New Roman" w:hAnsi="Times New Roman" w:cs="Times New Roman"/>
          <w:b/>
          <w:bCs/>
        </w:rPr>
        <w:t xml:space="preserve">Habilitação jurídica: </w:t>
      </w:r>
    </w:p>
    <w:p w14:paraId="4C3F8EFE" w14:textId="77777777" w:rsidR="009D5C47" w:rsidRPr="00E468D1" w:rsidRDefault="009D5C47" w:rsidP="009D5C47">
      <w:pPr>
        <w:pStyle w:val="PargrafodaLista"/>
        <w:numPr>
          <w:ilvl w:val="2"/>
          <w:numId w:val="1"/>
        </w:numPr>
        <w:spacing w:before="120" w:after="120" w:line="276" w:lineRule="auto"/>
        <w:ind w:left="1134" w:firstLine="0"/>
        <w:contextualSpacing w:val="0"/>
        <w:jc w:val="both"/>
        <w:rPr>
          <w:rFonts w:ascii="Times New Roman" w:hAnsi="Times New Roman" w:cs="Times New Roman"/>
          <w:bCs/>
        </w:rPr>
      </w:pPr>
      <w:r w:rsidRPr="00E468D1">
        <w:rPr>
          <w:rFonts w:ascii="Times New Roman" w:hAnsi="Times New Roman" w:cs="Times New Roman"/>
          <w:bCs/>
        </w:rPr>
        <w:t>No caso de empresário individual: inscrição no Registro Público de Empresas Mercantis, a cargo da Junta Comercial da respectiva sede;</w:t>
      </w:r>
    </w:p>
    <w:p w14:paraId="53084B7E" w14:textId="77777777" w:rsidR="00B038A2" w:rsidRPr="00E468D1" w:rsidRDefault="00B038A2" w:rsidP="00B038A2">
      <w:pPr>
        <w:pStyle w:val="PargrafodaLista"/>
        <w:numPr>
          <w:ilvl w:val="2"/>
          <w:numId w:val="1"/>
        </w:numPr>
        <w:spacing w:before="120" w:after="120" w:line="276" w:lineRule="auto"/>
        <w:ind w:left="1134" w:firstLine="0"/>
        <w:contextualSpacing w:val="0"/>
        <w:jc w:val="both"/>
        <w:rPr>
          <w:rFonts w:ascii="Times New Roman" w:hAnsi="Times New Roman" w:cs="Times New Roman"/>
          <w:bCs/>
        </w:rPr>
      </w:pPr>
      <w:r w:rsidRPr="00E468D1">
        <w:rPr>
          <w:rFonts w:ascii="Times New Roman" w:hAnsi="Times New Roman" w:cs="Times New Roman"/>
          <w:bCs/>
        </w:rPr>
        <w:t>Em se tratando de microempreendedor individual – MEI: Certificado da Condição de Microempreendedor Individual - CCMEI, na forma da Resolução CGSIM nº 16, de 2009, cuja aceitação ficará condicionada à verificação da autenticidade no sítio www.portaldoempreendedor.gov.br;</w:t>
      </w:r>
    </w:p>
    <w:p w14:paraId="4C3F8EFF" w14:textId="77777777" w:rsidR="009D5C47" w:rsidRPr="00E468D1" w:rsidRDefault="009D5C47" w:rsidP="009D5C47">
      <w:pPr>
        <w:pStyle w:val="PargrafodaLista"/>
        <w:numPr>
          <w:ilvl w:val="2"/>
          <w:numId w:val="1"/>
        </w:numPr>
        <w:spacing w:before="120" w:after="120" w:line="276" w:lineRule="auto"/>
        <w:ind w:left="1134" w:firstLine="0"/>
        <w:contextualSpacing w:val="0"/>
        <w:jc w:val="both"/>
        <w:rPr>
          <w:rFonts w:ascii="Times New Roman" w:hAnsi="Times New Roman" w:cs="Times New Roman"/>
          <w:bCs/>
        </w:rPr>
      </w:pPr>
      <w:r w:rsidRPr="00E468D1">
        <w:rPr>
          <w:rFonts w:ascii="Times New Roman" w:hAnsi="Times New Roman" w:cs="Times New Roman"/>
          <w:bCs/>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4C3F8F00" w14:textId="77777777" w:rsidR="009D5C47" w:rsidRPr="00E468D1" w:rsidRDefault="009D5C47" w:rsidP="009D5C47">
      <w:pPr>
        <w:pStyle w:val="PargrafodaLista"/>
        <w:numPr>
          <w:ilvl w:val="2"/>
          <w:numId w:val="1"/>
        </w:numPr>
        <w:spacing w:before="120" w:after="120" w:line="276" w:lineRule="auto"/>
        <w:ind w:left="1134" w:firstLine="0"/>
        <w:contextualSpacing w:val="0"/>
        <w:jc w:val="both"/>
        <w:rPr>
          <w:rFonts w:ascii="Times New Roman" w:hAnsi="Times New Roman" w:cs="Times New Roman"/>
          <w:bCs/>
        </w:rPr>
      </w:pPr>
      <w:r w:rsidRPr="00E468D1">
        <w:rPr>
          <w:rFonts w:ascii="Times New Roman" w:hAnsi="Times New Roman" w:cs="Times New Roman"/>
          <w:bCs/>
        </w:rPr>
        <w:t>No caso de sociedade simples: inscrição do ato constitutivo no Registro Civil das Pessoas Jurídicas do local de sua sede, acompanhada de prova da indicação dos seus administradores;</w:t>
      </w:r>
    </w:p>
    <w:p w14:paraId="4C3F8F01" w14:textId="77777777" w:rsidR="009D5C47" w:rsidRPr="00E468D1" w:rsidRDefault="009D5C47" w:rsidP="009D5C47">
      <w:pPr>
        <w:pStyle w:val="PargrafodaLista"/>
        <w:numPr>
          <w:ilvl w:val="2"/>
          <w:numId w:val="1"/>
        </w:numPr>
        <w:spacing w:before="120" w:after="120" w:line="276" w:lineRule="auto"/>
        <w:ind w:left="1134" w:firstLine="0"/>
        <w:contextualSpacing w:val="0"/>
        <w:jc w:val="both"/>
        <w:rPr>
          <w:rFonts w:ascii="Times New Roman" w:hAnsi="Times New Roman" w:cs="Times New Roman"/>
          <w:bCs/>
        </w:rPr>
      </w:pPr>
      <w:r w:rsidRPr="00E468D1">
        <w:rPr>
          <w:rFonts w:ascii="Times New Roman" w:hAnsi="Times New Roman" w:cs="Times New Roman"/>
          <w:bCs/>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14:paraId="4C3F8F02" w14:textId="77777777" w:rsidR="009D5C47" w:rsidRPr="00E468D1" w:rsidRDefault="009D5C47" w:rsidP="009D5C47">
      <w:pPr>
        <w:pStyle w:val="PargrafodaLista"/>
        <w:numPr>
          <w:ilvl w:val="2"/>
          <w:numId w:val="1"/>
        </w:numPr>
        <w:spacing w:before="120" w:after="120" w:line="276" w:lineRule="auto"/>
        <w:ind w:left="1134" w:firstLine="0"/>
        <w:contextualSpacing w:val="0"/>
        <w:jc w:val="both"/>
        <w:rPr>
          <w:rFonts w:ascii="Times New Roman" w:hAnsi="Times New Roman" w:cs="Times New Roman"/>
          <w:bCs/>
        </w:rPr>
      </w:pPr>
      <w:r w:rsidRPr="00E468D1">
        <w:rPr>
          <w:rFonts w:ascii="Times New Roman" w:hAnsi="Times New Roman" w:cs="Times New Roman"/>
          <w:bCs/>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14:paraId="4C3F8F05" w14:textId="77777777" w:rsidR="00580589" w:rsidRPr="00E468D1" w:rsidRDefault="00580589" w:rsidP="00580589">
      <w:pPr>
        <w:pStyle w:val="PargrafodaLista"/>
        <w:numPr>
          <w:ilvl w:val="2"/>
          <w:numId w:val="1"/>
        </w:numPr>
        <w:spacing w:before="120" w:after="120" w:line="276" w:lineRule="auto"/>
        <w:ind w:left="1134" w:firstLine="0"/>
        <w:jc w:val="both"/>
        <w:rPr>
          <w:rFonts w:ascii="Times New Roman" w:hAnsi="Times New Roman" w:cs="Times New Roman"/>
          <w:bCs/>
        </w:rPr>
      </w:pPr>
      <w:r w:rsidRPr="00E468D1">
        <w:rPr>
          <w:rFonts w:ascii="Times New Roman" w:hAnsi="Times New Roman" w:cs="Times New Roman"/>
          <w:bCs/>
        </w:rPr>
        <w:t>Os documentos acima deverão estar acompanhados de todas as alterações ou da consolidação respectiva;</w:t>
      </w:r>
    </w:p>
    <w:p w14:paraId="4C3F8F06" w14:textId="77777777" w:rsidR="00CA24FB" w:rsidRPr="00E468D1" w:rsidRDefault="00CA24FB" w:rsidP="009D5C47">
      <w:pPr>
        <w:numPr>
          <w:ilvl w:val="1"/>
          <w:numId w:val="1"/>
        </w:numPr>
        <w:spacing w:before="120" w:after="120" w:line="276" w:lineRule="auto"/>
        <w:ind w:left="425" w:firstLine="0"/>
        <w:jc w:val="both"/>
        <w:rPr>
          <w:rFonts w:ascii="Times New Roman" w:hAnsi="Times New Roman" w:cs="Times New Roman"/>
          <w:b/>
          <w:bCs/>
        </w:rPr>
      </w:pPr>
      <w:r w:rsidRPr="00E468D1">
        <w:rPr>
          <w:rFonts w:ascii="Times New Roman" w:hAnsi="Times New Roman" w:cs="Times New Roman"/>
          <w:b/>
          <w:bCs/>
        </w:rPr>
        <w:t>Regularidade fiscal</w:t>
      </w:r>
      <w:r w:rsidR="008B1ACF" w:rsidRPr="00E468D1">
        <w:rPr>
          <w:rFonts w:ascii="Times New Roman" w:hAnsi="Times New Roman" w:cs="Times New Roman"/>
          <w:b/>
          <w:bCs/>
        </w:rPr>
        <w:t xml:space="preserve"> e trabalhista</w:t>
      </w:r>
      <w:r w:rsidRPr="00E468D1">
        <w:rPr>
          <w:rFonts w:ascii="Times New Roman" w:hAnsi="Times New Roman" w:cs="Times New Roman"/>
          <w:b/>
          <w:bCs/>
        </w:rPr>
        <w:t>:</w:t>
      </w:r>
    </w:p>
    <w:p w14:paraId="4C3F8F07" w14:textId="23C76EC2" w:rsidR="00CA24FB" w:rsidRPr="00E468D1" w:rsidRDefault="00422614" w:rsidP="009D5C4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rPr>
      </w:pPr>
      <w:proofErr w:type="gramStart"/>
      <w:r w:rsidRPr="00E468D1">
        <w:rPr>
          <w:rFonts w:ascii="Times New Roman" w:hAnsi="Times New Roman" w:cs="Times New Roman"/>
          <w:lang w:eastAsia="en-US"/>
        </w:rPr>
        <w:t>prova</w:t>
      </w:r>
      <w:proofErr w:type="gramEnd"/>
      <w:r w:rsidRPr="00E468D1">
        <w:rPr>
          <w:rFonts w:ascii="Times New Roman" w:hAnsi="Times New Roman" w:cs="Times New Roman"/>
          <w:lang w:eastAsia="en-US"/>
        </w:rPr>
        <w:t xml:space="preserve"> de inscrição no Cadastro Nacional de Pessoas Jurídicas ou no Cadastro de Pessoas Físicas, conforme o caso;</w:t>
      </w:r>
    </w:p>
    <w:p w14:paraId="4C3F8F08" w14:textId="77777777" w:rsidR="00CA24FB" w:rsidRPr="00E468D1" w:rsidRDefault="0012731A" w:rsidP="009D5C4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rPr>
      </w:pPr>
      <w:r w:rsidRPr="00E468D1">
        <w:rPr>
          <w:rFonts w:ascii="Times New Roman" w:hAnsi="Times New Roman" w:cs="Times New Roman"/>
        </w:rPr>
        <w:lastRenderedPageBreak/>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4C3F8F09" w14:textId="77777777" w:rsidR="00CA24FB" w:rsidRPr="00E468D1" w:rsidRDefault="00CA24FB" w:rsidP="009D5C4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rPr>
      </w:pPr>
      <w:proofErr w:type="gramStart"/>
      <w:r w:rsidRPr="00E468D1">
        <w:rPr>
          <w:rFonts w:ascii="Times New Roman" w:hAnsi="Times New Roman" w:cs="Times New Roman"/>
          <w:lang w:eastAsia="en-US"/>
        </w:rPr>
        <w:t>prova</w:t>
      </w:r>
      <w:proofErr w:type="gramEnd"/>
      <w:r w:rsidRPr="00E468D1">
        <w:rPr>
          <w:rFonts w:ascii="Times New Roman" w:hAnsi="Times New Roman" w:cs="Times New Roman"/>
          <w:lang w:eastAsia="en-US"/>
        </w:rPr>
        <w:t xml:space="preserve"> de regularidade com o Fundo de Garantia do Tempo de Serviço (FGTS);</w:t>
      </w:r>
    </w:p>
    <w:p w14:paraId="4C3F8F0A" w14:textId="5740D721" w:rsidR="00AE6B93" w:rsidRPr="00E468D1" w:rsidRDefault="00422614" w:rsidP="009D5C4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rPr>
      </w:pPr>
      <w:proofErr w:type="gramStart"/>
      <w:r w:rsidRPr="00E468D1">
        <w:rPr>
          <w:rFonts w:ascii="Times New Roman" w:hAnsi="Times New Roman" w:cs="Times New Roman"/>
          <w:lang w:eastAsia="en-US"/>
        </w:rPr>
        <w:t>prova</w:t>
      </w:r>
      <w:proofErr w:type="gramEnd"/>
      <w:r w:rsidRPr="00E468D1">
        <w:rPr>
          <w:rFonts w:ascii="Times New Roman" w:hAnsi="Times New Roman" w:cs="Times New Roman"/>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3B1A46DC" w14:textId="09F384F0" w:rsidR="00597CC1" w:rsidRPr="00E468D1" w:rsidRDefault="00597CC1" w:rsidP="008A1C18">
      <w:pPr>
        <w:pStyle w:val="PargrafodaLista"/>
        <w:numPr>
          <w:ilvl w:val="1"/>
          <w:numId w:val="1"/>
        </w:numPr>
        <w:tabs>
          <w:tab w:val="left" w:pos="1418"/>
        </w:tabs>
        <w:autoSpaceDE w:val="0"/>
        <w:snapToGrid w:val="0"/>
        <w:spacing w:before="120" w:after="120" w:line="276" w:lineRule="auto"/>
        <w:ind w:left="426" w:hanging="6"/>
        <w:jc w:val="both"/>
        <w:rPr>
          <w:rFonts w:ascii="Times New Roman" w:hAnsi="Times New Roman" w:cs="Times New Roman"/>
          <w:b/>
          <w:bCs/>
        </w:rPr>
      </w:pPr>
      <w:r w:rsidRPr="00E468D1">
        <w:rPr>
          <w:rFonts w:ascii="Times New Roman" w:hAnsi="Times New Roman" w:cs="Times New Roman"/>
          <w:bCs/>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14:paraId="18C31C59" w14:textId="77777777" w:rsidR="00B849F7" w:rsidRPr="00E468D1" w:rsidRDefault="00B849F7" w:rsidP="00B849F7">
      <w:pPr>
        <w:pStyle w:val="PargrafodaLista"/>
        <w:tabs>
          <w:tab w:val="left" w:pos="1418"/>
        </w:tabs>
        <w:autoSpaceDE w:val="0"/>
        <w:snapToGrid w:val="0"/>
        <w:spacing w:before="120" w:after="120" w:line="276" w:lineRule="auto"/>
        <w:ind w:left="426"/>
        <w:jc w:val="both"/>
        <w:rPr>
          <w:rFonts w:ascii="Times New Roman" w:hAnsi="Times New Roman" w:cs="Times New Roman"/>
          <w:b/>
          <w:bCs/>
        </w:rPr>
      </w:pPr>
    </w:p>
    <w:p w14:paraId="4C3F8F10" w14:textId="74C2EA76" w:rsidR="00DB4110" w:rsidRPr="00E468D1" w:rsidRDefault="00615EB1" w:rsidP="00597CC1">
      <w:pPr>
        <w:pStyle w:val="PargrafodaLista"/>
        <w:numPr>
          <w:ilvl w:val="1"/>
          <w:numId w:val="1"/>
        </w:numPr>
        <w:spacing w:before="120" w:after="120" w:line="276" w:lineRule="auto"/>
        <w:ind w:left="426" w:firstLine="0"/>
        <w:contextualSpacing w:val="0"/>
        <w:jc w:val="both"/>
        <w:rPr>
          <w:rFonts w:ascii="Times New Roman" w:hAnsi="Times New Roman" w:cs="Times New Roman"/>
          <w:bCs/>
          <w:u w:val="single"/>
        </w:rPr>
      </w:pPr>
      <w:r w:rsidRPr="00E468D1">
        <w:rPr>
          <w:rFonts w:ascii="Times New Roman" w:hAnsi="Times New Roman" w:cs="Times New Roman"/>
          <w:bCs/>
        </w:rPr>
        <w:t xml:space="preserve">Os documentos exigidos para habilitação relacionados nos subitens acima, deverão ser apresentados em meio digital pelos licitantes, por meio </w:t>
      </w:r>
      <w:r w:rsidR="00B849F7" w:rsidRPr="00E468D1">
        <w:rPr>
          <w:rFonts w:ascii="Times New Roman" w:hAnsi="Times New Roman" w:cs="Times New Roman"/>
          <w:bCs/>
        </w:rPr>
        <w:t xml:space="preserve">e-mail </w:t>
      </w:r>
      <w:r w:rsidR="00B849F7" w:rsidRPr="00E468D1">
        <w:rPr>
          <w:rStyle w:val="Hyperlink"/>
          <w:rFonts w:ascii="Times New Roman" w:hAnsi="Times New Roman" w:cs="Times New Roman"/>
          <w:color w:val="auto"/>
        </w:rPr>
        <w:t>selic.ditec@dpf.gov.br</w:t>
      </w:r>
      <w:r w:rsidRPr="00E468D1">
        <w:rPr>
          <w:rFonts w:ascii="Times New Roman" w:hAnsi="Times New Roman" w:cs="Times New Roman"/>
          <w:bCs/>
        </w:rPr>
        <w:t xml:space="preserve">, no prazo de </w:t>
      </w:r>
      <w:r w:rsidR="00B849F7" w:rsidRPr="00E468D1">
        <w:rPr>
          <w:rFonts w:ascii="Times New Roman" w:hAnsi="Times New Roman" w:cs="Times New Roman"/>
          <w:bCs/>
        </w:rPr>
        <w:t>02 (duas) horas</w:t>
      </w:r>
      <w:r w:rsidRPr="00E468D1">
        <w:rPr>
          <w:rFonts w:ascii="Times New Roman" w:hAnsi="Times New Roman" w:cs="Times New Roman"/>
          <w:bCs/>
        </w:rPr>
        <w:t xml:space="preserve">, após solicitação do Pregoeiro no sistema eletrônico.  </w:t>
      </w:r>
      <w:r w:rsidRPr="00E468D1">
        <w:rPr>
          <w:rFonts w:ascii="Times New Roman" w:hAnsi="Times New Roman" w:cs="Times New Roman"/>
          <w:bCs/>
          <w:u w:val="single"/>
        </w:rPr>
        <w:t xml:space="preserve">Posteriormente, os documentos serão remetidos em original, por qualquer processo de cópia reprográfica, autenticada por tabelião de notas, ou por servidor da Administração, desde que conferidos com o original, ou publicação em órgão da imprensa oficial, para análise, no prazo de </w:t>
      </w:r>
      <w:r w:rsidR="00B849F7" w:rsidRPr="00E468D1">
        <w:rPr>
          <w:rFonts w:ascii="Times New Roman" w:hAnsi="Times New Roman" w:cs="Times New Roman"/>
          <w:bCs/>
          <w:u w:val="single"/>
        </w:rPr>
        <w:t>05 (cinco) dias úteis</w:t>
      </w:r>
      <w:r w:rsidRPr="00E468D1">
        <w:rPr>
          <w:rFonts w:ascii="Times New Roman" w:hAnsi="Times New Roman" w:cs="Times New Roman"/>
          <w:bCs/>
          <w:u w:val="single"/>
        </w:rPr>
        <w:t xml:space="preserve">, após </w:t>
      </w:r>
      <w:r w:rsidR="00B849F7" w:rsidRPr="00E468D1">
        <w:rPr>
          <w:rFonts w:ascii="Times New Roman" w:hAnsi="Times New Roman" w:cs="Times New Roman"/>
          <w:bCs/>
          <w:u w:val="single"/>
        </w:rPr>
        <w:t>a sol</w:t>
      </w:r>
      <w:r w:rsidR="00DE1AD2" w:rsidRPr="00E468D1">
        <w:rPr>
          <w:rFonts w:ascii="Times New Roman" w:hAnsi="Times New Roman" w:cs="Times New Roman"/>
          <w:bCs/>
          <w:u w:val="single"/>
        </w:rPr>
        <w:t>icitação do pregoeiro via chat.</w:t>
      </w:r>
    </w:p>
    <w:p w14:paraId="4C3F8F11" w14:textId="1B2CE9EE" w:rsidR="009D5C47" w:rsidRPr="00E468D1" w:rsidRDefault="009D5C47" w:rsidP="00597CC1">
      <w:pPr>
        <w:pStyle w:val="PargrafodaLista"/>
        <w:numPr>
          <w:ilvl w:val="2"/>
          <w:numId w:val="1"/>
        </w:numPr>
        <w:spacing w:before="120" w:after="120" w:line="276" w:lineRule="auto"/>
        <w:ind w:left="1134" w:firstLine="0"/>
        <w:contextualSpacing w:val="0"/>
        <w:jc w:val="both"/>
        <w:rPr>
          <w:rFonts w:ascii="Times New Roman" w:hAnsi="Times New Roman" w:cs="Times New Roman"/>
          <w:bCs/>
        </w:rPr>
      </w:pPr>
      <w:r w:rsidRPr="00E468D1">
        <w:rPr>
          <w:rFonts w:ascii="Times New Roman" w:hAnsi="Times New Roman" w:cs="Times New Roman"/>
          <w:bCs/>
        </w:rPr>
        <w:t>Não serão aceitos documentos com indicação de CNPJ</w:t>
      </w:r>
      <w:r w:rsidR="00615EB1" w:rsidRPr="00E468D1">
        <w:rPr>
          <w:rFonts w:ascii="Times New Roman" w:hAnsi="Times New Roman" w:cs="Times New Roman"/>
          <w:bCs/>
        </w:rPr>
        <w:t>/CPF</w:t>
      </w:r>
      <w:r w:rsidRPr="00E468D1">
        <w:rPr>
          <w:rFonts w:ascii="Times New Roman" w:hAnsi="Times New Roman" w:cs="Times New Roman"/>
          <w:bCs/>
        </w:rPr>
        <w:t xml:space="preserve"> diferentes, salvo aqueles legalmente permitidos.</w:t>
      </w:r>
    </w:p>
    <w:p w14:paraId="4C3F8F13" w14:textId="5B0278F5" w:rsidR="0012731A" w:rsidRPr="00E468D1" w:rsidRDefault="0012731A" w:rsidP="00597CC1">
      <w:pPr>
        <w:pStyle w:val="PargrafodaLista"/>
        <w:numPr>
          <w:ilvl w:val="1"/>
          <w:numId w:val="1"/>
        </w:numPr>
        <w:spacing w:before="120" w:after="120" w:line="276" w:lineRule="auto"/>
        <w:ind w:left="425" w:firstLine="0"/>
        <w:contextualSpacing w:val="0"/>
        <w:jc w:val="both"/>
        <w:rPr>
          <w:rFonts w:ascii="Times New Roman" w:hAnsi="Times New Roman" w:cs="Times New Roman"/>
          <w:bCs/>
        </w:rPr>
      </w:pPr>
      <w:r w:rsidRPr="00E468D1">
        <w:rPr>
          <w:rFonts w:ascii="Times New Roman" w:hAnsi="Times New Roman" w:cs="Times New Roman"/>
          <w:bCs/>
        </w:rPr>
        <w:t>A existência de restrição relativamente à regularidade fiscal não impede que a licitante qualificada como microempresa</w:t>
      </w:r>
      <w:r w:rsidR="00615EB1" w:rsidRPr="00E468D1">
        <w:rPr>
          <w:rFonts w:ascii="Times New Roman" w:hAnsi="Times New Roman" w:cs="Times New Roman"/>
          <w:bCs/>
        </w:rPr>
        <w:t xml:space="preserve"> ou</w:t>
      </w:r>
      <w:r w:rsidRPr="00E468D1">
        <w:rPr>
          <w:rFonts w:ascii="Times New Roman" w:hAnsi="Times New Roman" w:cs="Times New Roman"/>
          <w:bCs/>
        </w:rPr>
        <w:t xml:space="preserve"> empresa de pequeno porte seja declarada vencedora, uma vez que atenda a todas as demais exigências do edital.</w:t>
      </w:r>
    </w:p>
    <w:p w14:paraId="4C3F8F14" w14:textId="77777777" w:rsidR="0012731A" w:rsidRPr="00E468D1" w:rsidRDefault="0012731A" w:rsidP="0012731A">
      <w:pPr>
        <w:pStyle w:val="PargrafodaLista"/>
        <w:numPr>
          <w:ilvl w:val="2"/>
          <w:numId w:val="47"/>
        </w:numPr>
        <w:spacing w:before="120" w:after="120" w:line="276" w:lineRule="auto"/>
        <w:ind w:left="1134" w:firstLine="0"/>
        <w:contextualSpacing w:val="0"/>
        <w:jc w:val="both"/>
        <w:rPr>
          <w:rFonts w:ascii="Times New Roman" w:hAnsi="Times New Roman" w:cs="Times New Roman"/>
          <w:bCs/>
        </w:rPr>
      </w:pPr>
      <w:r w:rsidRPr="00E468D1">
        <w:rPr>
          <w:rFonts w:ascii="Times New Roman" w:hAnsi="Times New Roman" w:cs="Times New Roman"/>
          <w:bCs/>
        </w:rPr>
        <w:t>A declaração do vencedor acontecerá no momento imediatamente posterior à fase de habilitação.</w:t>
      </w:r>
    </w:p>
    <w:p w14:paraId="4C3F8F15" w14:textId="603DB319" w:rsidR="0012731A" w:rsidRPr="00E468D1" w:rsidRDefault="0012731A" w:rsidP="0012731A">
      <w:pPr>
        <w:pStyle w:val="PargrafodaLista"/>
        <w:numPr>
          <w:ilvl w:val="1"/>
          <w:numId w:val="47"/>
        </w:numPr>
        <w:spacing w:before="120" w:after="120" w:line="276" w:lineRule="auto"/>
        <w:ind w:left="425" w:firstLine="0"/>
        <w:contextualSpacing w:val="0"/>
        <w:jc w:val="both"/>
        <w:rPr>
          <w:rFonts w:ascii="Times New Roman" w:hAnsi="Times New Roman" w:cs="Times New Roman"/>
          <w:bCs/>
        </w:rPr>
      </w:pPr>
      <w:r w:rsidRPr="00E468D1">
        <w:rPr>
          <w:rFonts w:ascii="Times New Roman" w:hAnsi="Times New Roman" w:cs="Times New Roman"/>
          <w:bCs/>
        </w:rPr>
        <w:t>Constatada a existência de alguma restrição no que tange à regularidade fiscal, o licitante será convocado para, no prazo de 5 (cinco) dias úteis, após a declaração do vencedor, comprovar a regularização. O prazo poderá ser prorrogado por igual período</w:t>
      </w:r>
      <w:r w:rsidR="00D22662" w:rsidRPr="00E468D1">
        <w:rPr>
          <w:rFonts w:ascii="Times New Roman" w:hAnsi="Times New Roman" w:cs="Times New Roman"/>
          <w:bCs/>
        </w:rPr>
        <w:t xml:space="preserve">, a </w:t>
      </w:r>
      <w:r w:rsidR="00D22662" w:rsidRPr="00E468D1">
        <w:rPr>
          <w:rFonts w:ascii="Times New Roman" w:hAnsi="Times New Roman" w:cs="Times New Roman"/>
          <w:bCs/>
        </w:rPr>
        <w:lastRenderedPageBreak/>
        <w:t>critério da administração pública, quando requerida pelo licitante, mediante apresentação de justificativa</w:t>
      </w:r>
      <w:r w:rsidRPr="00E468D1">
        <w:rPr>
          <w:rFonts w:ascii="Times New Roman" w:hAnsi="Times New Roman" w:cs="Times New Roman"/>
          <w:bCs/>
        </w:rPr>
        <w:t>.</w:t>
      </w:r>
    </w:p>
    <w:p w14:paraId="4C3F8F16" w14:textId="77777777" w:rsidR="0012731A" w:rsidRPr="00E468D1" w:rsidRDefault="0012731A" w:rsidP="0012731A">
      <w:pPr>
        <w:pStyle w:val="PargrafodaLista"/>
        <w:numPr>
          <w:ilvl w:val="1"/>
          <w:numId w:val="47"/>
        </w:numPr>
        <w:spacing w:before="120" w:after="120" w:line="276" w:lineRule="auto"/>
        <w:ind w:left="425" w:firstLine="0"/>
        <w:contextualSpacing w:val="0"/>
        <w:jc w:val="both"/>
        <w:rPr>
          <w:rFonts w:ascii="Times New Roman" w:hAnsi="Times New Roman" w:cs="Times New Roman"/>
          <w:bCs/>
        </w:rPr>
      </w:pPr>
      <w:r w:rsidRPr="00E468D1">
        <w:rPr>
          <w:rFonts w:ascii="Times New Roman" w:hAnsi="Times New Roman" w:cs="Times New Roman"/>
          <w:bCs/>
        </w:rPr>
        <w:t>A não-regularização fiscal no prazo previsto no subitem anterior acarretará a inabilitação do licitante, sem prejuízo das sanções previstas neste Edital, com a reabertura da sessão pública.</w:t>
      </w:r>
    </w:p>
    <w:p w14:paraId="4C3F8F17" w14:textId="77777777" w:rsidR="00CA24FB" w:rsidRPr="00E468D1" w:rsidRDefault="00CA24FB" w:rsidP="00597CC1">
      <w:pPr>
        <w:numPr>
          <w:ilvl w:val="1"/>
          <w:numId w:val="1"/>
        </w:numPr>
        <w:spacing w:before="120" w:after="120" w:line="276" w:lineRule="auto"/>
        <w:ind w:left="425" w:firstLine="0"/>
        <w:jc w:val="both"/>
        <w:rPr>
          <w:rFonts w:ascii="Times New Roman" w:hAnsi="Times New Roman" w:cs="Times New Roman"/>
        </w:rPr>
      </w:pPr>
      <w:r w:rsidRPr="00E468D1">
        <w:rPr>
          <w:rFonts w:ascii="Times New Roman" w:hAnsi="Times New Roman" w:cs="Times New Roman"/>
        </w:rPr>
        <w:t xml:space="preserve">Havendo necessidade de analisar minuciosamente os documentos exigidos, o </w:t>
      </w:r>
      <w:r w:rsidR="003201AA" w:rsidRPr="00E468D1">
        <w:rPr>
          <w:rFonts w:ascii="Times New Roman" w:hAnsi="Times New Roman" w:cs="Times New Roman"/>
        </w:rPr>
        <w:t>Pregoeiro</w:t>
      </w:r>
      <w:r w:rsidRPr="00E468D1">
        <w:rPr>
          <w:rFonts w:ascii="Times New Roman" w:hAnsi="Times New Roman" w:cs="Times New Roman"/>
        </w:rPr>
        <w:t xml:space="preserve"> suspenderá a sessão, informando no “chat” a nova data e horário para a continuidade da mesma.</w:t>
      </w:r>
    </w:p>
    <w:p w14:paraId="4C3F8F18" w14:textId="77777777" w:rsidR="00A37DC5" w:rsidRPr="00E468D1" w:rsidRDefault="00A37DC5" w:rsidP="00597CC1">
      <w:pPr>
        <w:numPr>
          <w:ilvl w:val="1"/>
          <w:numId w:val="1"/>
        </w:numPr>
        <w:spacing w:before="120" w:after="120" w:line="276" w:lineRule="auto"/>
        <w:ind w:left="425" w:firstLine="0"/>
        <w:jc w:val="both"/>
        <w:rPr>
          <w:rFonts w:ascii="Times New Roman" w:hAnsi="Times New Roman" w:cs="Times New Roman"/>
        </w:rPr>
      </w:pPr>
      <w:r w:rsidRPr="00E468D1">
        <w:rPr>
          <w:rFonts w:ascii="Times New Roman" w:hAnsi="Times New Roman" w:cs="Times New Roman"/>
        </w:rPr>
        <w:t>Será inabilitado o licitante que não comprovar sua habilitação, seja por não apresentar quaisquer dos documentos exigidos, ou apresentá-los em desacordo com o e</w:t>
      </w:r>
      <w:r w:rsidRPr="00E468D1">
        <w:rPr>
          <w:rFonts w:ascii="Times New Roman" w:hAnsi="Times New Roman" w:cs="Times New Roman"/>
          <w:lang w:eastAsia="en-US"/>
        </w:rPr>
        <w:t>stabelecido neste Edital.</w:t>
      </w:r>
    </w:p>
    <w:p w14:paraId="4C3F8F19" w14:textId="77777777" w:rsidR="00CA24FB" w:rsidRPr="00E468D1" w:rsidRDefault="00CA24FB" w:rsidP="00597CC1">
      <w:pPr>
        <w:numPr>
          <w:ilvl w:val="1"/>
          <w:numId w:val="1"/>
        </w:numPr>
        <w:spacing w:before="120" w:after="120" w:line="276" w:lineRule="auto"/>
        <w:ind w:left="425" w:firstLine="0"/>
        <w:jc w:val="both"/>
        <w:rPr>
          <w:rFonts w:ascii="Times New Roman" w:hAnsi="Times New Roman" w:cs="Times New Roman"/>
          <w:lang w:eastAsia="en-US"/>
        </w:rPr>
      </w:pPr>
      <w:r w:rsidRPr="00E468D1">
        <w:rPr>
          <w:rFonts w:ascii="Times New Roman" w:hAnsi="Times New Roman" w:cs="Times New Roman"/>
          <w:lang w:eastAsia="en-US"/>
        </w:rPr>
        <w:t>Da sessão pública do Pregão divulgar-se-á Ata no sistema eletrônico.</w:t>
      </w:r>
    </w:p>
    <w:p w14:paraId="4C3F8F1D" w14:textId="77777777" w:rsidR="0012731A" w:rsidRPr="00E468D1" w:rsidRDefault="0012731A" w:rsidP="00597CC1">
      <w:pPr>
        <w:pStyle w:val="Nivel01"/>
        <w:numPr>
          <w:ilvl w:val="0"/>
          <w:numId w:val="1"/>
        </w:numPr>
        <w:ind w:left="0" w:firstLine="0"/>
        <w:rPr>
          <w:rFonts w:ascii="Times New Roman" w:hAnsi="Times New Roman"/>
          <w:color w:val="auto"/>
          <w:sz w:val="24"/>
          <w:szCs w:val="24"/>
          <w:lang w:eastAsia="en-US"/>
        </w:rPr>
      </w:pPr>
      <w:r w:rsidRPr="00E468D1">
        <w:rPr>
          <w:rFonts w:ascii="Times New Roman" w:hAnsi="Times New Roman"/>
          <w:color w:val="auto"/>
          <w:sz w:val="24"/>
          <w:szCs w:val="24"/>
          <w:lang w:eastAsia="en-US"/>
        </w:rPr>
        <w:t>DA REABERTURA DA SESSÃO PÚBLICA</w:t>
      </w:r>
    </w:p>
    <w:p w14:paraId="4C3F8F1E" w14:textId="77777777" w:rsidR="0012731A" w:rsidRPr="00E468D1" w:rsidRDefault="0012731A" w:rsidP="00597CC1">
      <w:pPr>
        <w:pStyle w:val="Nivel01"/>
        <w:keepNext w:val="0"/>
        <w:keepLines w:val="0"/>
        <w:numPr>
          <w:ilvl w:val="1"/>
          <w:numId w:val="1"/>
        </w:numPr>
        <w:spacing w:before="120" w:after="120" w:line="276" w:lineRule="auto"/>
        <w:ind w:left="425" w:firstLine="0"/>
        <w:outlineLvl w:val="9"/>
        <w:rPr>
          <w:rFonts w:ascii="Times New Roman" w:eastAsiaTheme="minorEastAsia" w:hAnsi="Times New Roman"/>
          <w:b w:val="0"/>
          <w:bCs w:val="0"/>
          <w:color w:val="auto"/>
          <w:sz w:val="24"/>
          <w:szCs w:val="24"/>
        </w:rPr>
      </w:pPr>
      <w:r w:rsidRPr="00E468D1">
        <w:rPr>
          <w:rFonts w:ascii="Times New Roman" w:eastAsiaTheme="minorEastAsia" w:hAnsi="Times New Roman"/>
          <w:b w:val="0"/>
          <w:bCs w:val="0"/>
          <w:color w:val="auto"/>
          <w:sz w:val="24"/>
          <w:szCs w:val="24"/>
        </w:rPr>
        <w:t>A sessão pública poderá ser reaberta:</w:t>
      </w:r>
    </w:p>
    <w:p w14:paraId="4C3F8F1F" w14:textId="77777777" w:rsidR="0012731A" w:rsidRPr="00E468D1" w:rsidRDefault="0012731A" w:rsidP="00597CC1">
      <w:pPr>
        <w:pStyle w:val="Nivel01"/>
        <w:keepNext w:val="0"/>
        <w:keepLines w:val="0"/>
        <w:numPr>
          <w:ilvl w:val="2"/>
          <w:numId w:val="1"/>
        </w:numPr>
        <w:spacing w:before="120" w:after="120" w:line="276" w:lineRule="auto"/>
        <w:ind w:left="1134" w:firstLine="0"/>
        <w:outlineLvl w:val="9"/>
        <w:rPr>
          <w:rFonts w:ascii="Times New Roman" w:eastAsiaTheme="minorEastAsia" w:hAnsi="Times New Roman"/>
          <w:b w:val="0"/>
          <w:bCs w:val="0"/>
          <w:color w:val="auto"/>
          <w:sz w:val="24"/>
          <w:szCs w:val="24"/>
        </w:rPr>
      </w:pPr>
      <w:r w:rsidRPr="00E468D1">
        <w:rPr>
          <w:rFonts w:ascii="Times New Roman" w:eastAsiaTheme="minorEastAsia" w:hAnsi="Times New Roman"/>
          <w:b w:val="0"/>
          <w:bCs w:val="0"/>
          <w:color w:val="auto"/>
          <w:sz w:val="24"/>
          <w:szCs w:val="24"/>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4C3F8F20" w14:textId="77777777" w:rsidR="0012731A" w:rsidRPr="00E468D1" w:rsidRDefault="0012731A" w:rsidP="00597CC1">
      <w:pPr>
        <w:pStyle w:val="Nivel01"/>
        <w:keepNext w:val="0"/>
        <w:keepLines w:val="0"/>
        <w:numPr>
          <w:ilvl w:val="2"/>
          <w:numId w:val="1"/>
        </w:numPr>
        <w:spacing w:before="120" w:after="120" w:line="276" w:lineRule="auto"/>
        <w:ind w:left="1134" w:firstLine="0"/>
        <w:outlineLvl w:val="9"/>
        <w:rPr>
          <w:rFonts w:ascii="Times New Roman" w:eastAsiaTheme="minorEastAsia" w:hAnsi="Times New Roman"/>
          <w:b w:val="0"/>
          <w:bCs w:val="0"/>
          <w:color w:val="auto"/>
          <w:sz w:val="24"/>
          <w:szCs w:val="24"/>
        </w:rPr>
      </w:pPr>
      <w:r w:rsidRPr="00E468D1">
        <w:rPr>
          <w:rFonts w:ascii="Times New Roman" w:eastAsiaTheme="minorEastAsia" w:hAnsi="Times New Roman"/>
          <w:b w:val="0"/>
          <w:bCs w:val="0"/>
          <w:color w:val="auto"/>
          <w:sz w:val="24"/>
          <w:szCs w:val="24"/>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14:paraId="4C3F8F21" w14:textId="77777777" w:rsidR="0012731A" w:rsidRPr="00E468D1" w:rsidRDefault="0012731A" w:rsidP="00597CC1">
      <w:pPr>
        <w:pStyle w:val="Nivel01"/>
        <w:keepNext w:val="0"/>
        <w:keepLines w:val="0"/>
        <w:numPr>
          <w:ilvl w:val="1"/>
          <w:numId w:val="1"/>
        </w:numPr>
        <w:spacing w:before="120" w:after="120" w:line="276" w:lineRule="auto"/>
        <w:ind w:left="425" w:firstLine="0"/>
        <w:outlineLvl w:val="9"/>
        <w:rPr>
          <w:rFonts w:ascii="Times New Roman" w:eastAsiaTheme="minorEastAsia" w:hAnsi="Times New Roman"/>
          <w:b w:val="0"/>
          <w:bCs w:val="0"/>
          <w:color w:val="auto"/>
          <w:sz w:val="24"/>
          <w:szCs w:val="24"/>
        </w:rPr>
      </w:pPr>
      <w:r w:rsidRPr="00E468D1">
        <w:rPr>
          <w:rFonts w:ascii="Times New Roman" w:eastAsiaTheme="minorEastAsia" w:hAnsi="Times New Roman"/>
          <w:b w:val="0"/>
          <w:bCs w:val="0"/>
          <w:color w:val="auto"/>
          <w:sz w:val="24"/>
          <w:szCs w:val="24"/>
        </w:rPr>
        <w:t>Todos os licitantes remanescentes deverão ser convocados para acompanhar a sessão reaberta.</w:t>
      </w:r>
    </w:p>
    <w:p w14:paraId="4C3F8F22" w14:textId="77777777" w:rsidR="0012731A" w:rsidRPr="00E468D1" w:rsidRDefault="0012731A" w:rsidP="00597CC1">
      <w:pPr>
        <w:pStyle w:val="Nivel01"/>
        <w:keepNext w:val="0"/>
        <w:keepLines w:val="0"/>
        <w:numPr>
          <w:ilvl w:val="2"/>
          <w:numId w:val="1"/>
        </w:numPr>
        <w:spacing w:before="120" w:after="120" w:line="276" w:lineRule="auto"/>
        <w:ind w:left="1134" w:firstLine="0"/>
        <w:outlineLvl w:val="9"/>
        <w:rPr>
          <w:rFonts w:ascii="Times New Roman" w:eastAsiaTheme="minorEastAsia" w:hAnsi="Times New Roman"/>
          <w:b w:val="0"/>
          <w:bCs w:val="0"/>
          <w:color w:val="auto"/>
          <w:sz w:val="24"/>
          <w:szCs w:val="24"/>
        </w:rPr>
      </w:pPr>
      <w:r w:rsidRPr="00E468D1">
        <w:rPr>
          <w:rFonts w:ascii="Times New Roman" w:eastAsiaTheme="minorEastAsia" w:hAnsi="Times New Roman"/>
          <w:b w:val="0"/>
          <w:bCs w:val="0"/>
          <w:color w:val="auto"/>
          <w:sz w:val="24"/>
          <w:szCs w:val="24"/>
        </w:rPr>
        <w:t>A convocação se dará por meio do sistema eletrônico (“chat”), e-mail, ou, ainda, fac-símile, de acordo com a fase do procedimento licitatório.</w:t>
      </w:r>
    </w:p>
    <w:p w14:paraId="4C3F8F23" w14:textId="77777777" w:rsidR="0012731A" w:rsidRPr="00E468D1" w:rsidRDefault="0012731A" w:rsidP="00597CC1">
      <w:pPr>
        <w:pStyle w:val="Nivel01"/>
        <w:keepNext w:val="0"/>
        <w:keepLines w:val="0"/>
        <w:numPr>
          <w:ilvl w:val="2"/>
          <w:numId w:val="1"/>
        </w:numPr>
        <w:spacing w:before="120" w:after="120" w:line="276" w:lineRule="auto"/>
        <w:ind w:left="1134" w:firstLine="0"/>
        <w:outlineLvl w:val="9"/>
        <w:rPr>
          <w:rFonts w:ascii="Times New Roman" w:eastAsiaTheme="minorEastAsia" w:hAnsi="Times New Roman"/>
          <w:b w:val="0"/>
          <w:bCs w:val="0"/>
          <w:color w:val="auto"/>
          <w:sz w:val="24"/>
          <w:szCs w:val="24"/>
        </w:rPr>
      </w:pPr>
      <w:r w:rsidRPr="00E468D1">
        <w:rPr>
          <w:rFonts w:ascii="Times New Roman" w:eastAsiaTheme="minorEastAsia" w:hAnsi="Times New Roman"/>
          <w:b w:val="0"/>
          <w:bCs w:val="0"/>
          <w:color w:val="auto"/>
          <w:sz w:val="24"/>
          <w:szCs w:val="24"/>
        </w:rPr>
        <w:t>A convocação feita por e-mail ou fac-símile dar-se-á de acordo com os dados contidos no SICAF, sendo responsabilidade do licitante manter seus dados cadastrais atualizados.</w:t>
      </w:r>
    </w:p>
    <w:p w14:paraId="4C3F8F25" w14:textId="77777777" w:rsidR="009D5C47" w:rsidRPr="00E468D1" w:rsidRDefault="009D5C47" w:rsidP="00597CC1">
      <w:pPr>
        <w:pStyle w:val="PargrafodaLista"/>
        <w:numPr>
          <w:ilvl w:val="0"/>
          <w:numId w:val="1"/>
        </w:numPr>
        <w:spacing w:before="120" w:after="120" w:line="276" w:lineRule="auto"/>
        <w:contextualSpacing w:val="0"/>
        <w:jc w:val="both"/>
        <w:rPr>
          <w:rFonts w:ascii="Times New Roman" w:hAnsi="Times New Roman" w:cs="Times New Roman"/>
          <w:lang w:eastAsia="en-US"/>
        </w:rPr>
      </w:pPr>
      <w:r w:rsidRPr="00E468D1">
        <w:rPr>
          <w:rFonts w:ascii="Times New Roman" w:hAnsi="Times New Roman" w:cs="Times New Roman"/>
          <w:b/>
          <w:lang w:eastAsia="en-US"/>
        </w:rPr>
        <w:t>DO ENCAMINHAMENTO DA PROPOSTA VENCEDORA</w:t>
      </w:r>
    </w:p>
    <w:p w14:paraId="31196EAC" w14:textId="6D02EA1A" w:rsidR="00DE1AD2" w:rsidRPr="00E468D1" w:rsidRDefault="009D5C47" w:rsidP="00DE1AD2">
      <w:pPr>
        <w:pStyle w:val="PargrafodaLista"/>
        <w:numPr>
          <w:ilvl w:val="1"/>
          <w:numId w:val="1"/>
        </w:numPr>
        <w:spacing w:before="120" w:after="120" w:line="276" w:lineRule="auto"/>
        <w:ind w:left="426" w:firstLine="0"/>
        <w:contextualSpacing w:val="0"/>
        <w:jc w:val="both"/>
        <w:rPr>
          <w:rFonts w:ascii="Times New Roman" w:hAnsi="Times New Roman" w:cs="Times New Roman"/>
          <w:bCs/>
          <w:u w:val="single"/>
        </w:rPr>
      </w:pPr>
      <w:r w:rsidRPr="00E468D1">
        <w:rPr>
          <w:rFonts w:ascii="Times New Roman" w:hAnsi="Times New Roman" w:cs="Times New Roman"/>
        </w:rPr>
        <w:t xml:space="preserve">A proposta final do licitante declarado vencedor deverá ser encaminhada no prazo de </w:t>
      </w:r>
      <w:r w:rsidR="00B849F7" w:rsidRPr="00E468D1">
        <w:rPr>
          <w:rFonts w:ascii="Times New Roman" w:hAnsi="Times New Roman" w:cs="Times New Roman"/>
          <w:b/>
          <w:bCs/>
        </w:rPr>
        <w:t>02</w:t>
      </w:r>
      <w:r w:rsidRPr="00E468D1">
        <w:rPr>
          <w:rFonts w:ascii="Times New Roman" w:hAnsi="Times New Roman" w:cs="Times New Roman"/>
          <w:b/>
          <w:bCs/>
        </w:rPr>
        <w:t xml:space="preserve"> (</w:t>
      </w:r>
      <w:r w:rsidR="00B849F7" w:rsidRPr="00E468D1">
        <w:rPr>
          <w:rFonts w:ascii="Times New Roman" w:hAnsi="Times New Roman" w:cs="Times New Roman"/>
          <w:b/>
          <w:bCs/>
        </w:rPr>
        <w:t>duas</w:t>
      </w:r>
      <w:r w:rsidRPr="00E468D1">
        <w:rPr>
          <w:rFonts w:ascii="Times New Roman" w:hAnsi="Times New Roman" w:cs="Times New Roman"/>
          <w:b/>
          <w:bCs/>
        </w:rPr>
        <w:t>) horas</w:t>
      </w:r>
      <w:r w:rsidRPr="00E468D1">
        <w:rPr>
          <w:rFonts w:ascii="Times New Roman" w:hAnsi="Times New Roman" w:cs="Times New Roman"/>
        </w:rPr>
        <w:t>, a contar da solicitação do Pregoeiro no sistema eletrônico</w:t>
      </w:r>
      <w:r w:rsidR="00DE1AD2" w:rsidRPr="00E468D1">
        <w:rPr>
          <w:rFonts w:ascii="Times New Roman" w:hAnsi="Times New Roman" w:cs="Times New Roman"/>
        </w:rPr>
        <w:t xml:space="preserve">, posteriormente deverá ser encaminhada </w:t>
      </w:r>
      <w:r w:rsidR="00DE1AD2" w:rsidRPr="00E468D1">
        <w:rPr>
          <w:rFonts w:ascii="Times New Roman" w:hAnsi="Times New Roman" w:cs="Times New Roman"/>
          <w:bCs/>
          <w:u w:val="single"/>
        </w:rPr>
        <w:t xml:space="preserve">em original, por qualquer processo de cópia reprográfica, autenticada por tabelião de notas, ou por servidor da Administração, desde </w:t>
      </w:r>
      <w:r w:rsidR="00DE1AD2" w:rsidRPr="00E468D1">
        <w:rPr>
          <w:rFonts w:ascii="Times New Roman" w:hAnsi="Times New Roman" w:cs="Times New Roman"/>
          <w:bCs/>
          <w:u w:val="single"/>
        </w:rPr>
        <w:lastRenderedPageBreak/>
        <w:t>que conferidos com o original, ou publicação em órgão da imprensa oficial, para análise, no prazo de 05 (cinco) dias úteis, após a solicitação do pregoeiro via chat e deverá:</w:t>
      </w:r>
    </w:p>
    <w:p w14:paraId="4C3F8F27" w14:textId="77777777" w:rsidR="009D5C47" w:rsidRPr="00E468D1" w:rsidRDefault="009D5C47" w:rsidP="00597CC1">
      <w:pPr>
        <w:numPr>
          <w:ilvl w:val="2"/>
          <w:numId w:val="1"/>
        </w:numPr>
        <w:spacing w:before="120" w:after="120" w:line="276" w:lineRule="auto"/>
        <w:ind w:left="1134" w:firstLine="0"/>
        <w:jc w:val="both"/>
        <w:rPr>
          <w:rFonts w:ascii="Times New Roman" w:hAnsi="Times New Roman" w:cs="Times New Roman"/>
        </w:rPr>
      </w:pPr>
      <w:proofErr w:type="gramStart"/>
      <w:r w:rsidRPr="00E468D1">
        <w:rPr>
          <w:rFonts w:ascii="Times New Roman" w:hAnsi="Times New Roman" w:cs="Times New Roman"/>
        </w:rPr>
        <w:t>ser</w:t>
      </w:r>
      <w:proofErr w:type="gramEnd"/>
      <w:r w:rsidRPr="00E468D1">
        <w:rPr>
          <w:rFonts w:ascii="Times New Roman" w:hAnsi="Times New Roman" w:cs="Times New Roman"/>
        </w:rPr>
        <w:t xml:space="preserve"> redigida em língua portuguesa, datilografada ou digitada, em uma via, sem emendas, rasuras, entrelinhas ou ressalvas, devendo a última folha ser assinada e as demais rubricadas pelo licitante ou seu representante legal.</w:t>
      </w:r>
    </w:p>
    <w:p w14:paraId="4C3F8F28" w14:textId="77777777" w:rsidR="009D5C47" w:rsidRPr="00E468D1" w:rsidRDefault="009D5C47" w:rsidP="00597CC1">
      <w:pPr>
        <w:numPr>
          <w:ilvl w:val="2"/>
          <w:numId w:val="1"/>
        </w:numPr>
        <w:spacing w:before="120" w:after="120" w:line="276" w:lineRule="auto"/>
        <w:ind w:left="1134" w:firstLine="0"/>
        <w:jc w:val="both"/>
        <w:rPr>
          <w:rFonts w:ascii="Times New Roman" w:hAnsi="Times New Roman" w:cs="Times New Roman"/>
        </w:rPr>
      </w:pPr>
      <w:proofErr w:type="gramStart"/>
      <w:r w:rsidRPr="00E468D1">
        <w:rPr>
          <w:rFonts w:ascii="Times New Roman" w:hAnsi="Times New Roman" w:cs="Times New Roman"/>
        </w:rPr>
        <w:t>conter</w:t>
      </w:r>
      <w:proofErr w:type="gramEnd"/>
      <w:r w:rsidRPr="00E468D1">
        <w:rPr>
          <w:rFonts w:ascii="Times New Roman" w:hAnsi="Times New Roman" w:cs="Times New Roman"/>
        </w:rPr>
        <w:t xml:space="preserve"> a indicação do banco, número da conta e agência do licitante vencedor, para fins de pagamento.</w:t>
      </w:r>
    </w:p>
    <w:p w14:paraId="4C3F8F29" w14:textId="77777777" w:rsidR="009D5C47" w:rsidRPr="00E468D1" w:rsidRDefault="009D5C47" w:rsidP="00597CC1">
      <w:pPr>
        <w:numPr>
          <w:ilvl w:val="1"/>
          <w:numId w:val="1"/>
        </w:numPr>
        <w:spacing w:before="120" w:after="120" w:line="276" w:lineRule="auto"/>
        <w:ind w:left="425" w:firstLine="0"/>
        <w:jc w:val="both"/>
        <w:rPr>
          <w:rFonts w:ascii="Times New Roman" w:hAnsi="Times New Roman" w:cs="Times New Roman"/>
        </w:rPr>
      </w:pPr>
      <w:r w:rsidRPr="00E468D1">
        <w:rPr>
          <w:rFonts w:ascii="Times New Roman" w:hAnsi="Times New Roman" w:cs="Times New Roman"/>
        </w:rPr>
        <w:t>A proposta final deverá ser documentada nos autos e será levada em consideração no decorrer da execução do contrato e aplicação de eventual sanção à Contratada, se for o caso.</w:t>
      </w:r>
    </w:p>
    <w:p w14:paraId="4C3F8F2A" w14:textId="41CAB3AE" w:rsidR="009D5C47" w:rsidRPr="00E468D1" w:rsidRDefault="009D5C47" w:rsidP="00597CC1">
      <w:pPr>
        <w:numPr>
          <w:ilvl w:val="2"/>
          <w:numId w:val="1"/>
        </w:numPr>
        <w:spacing w:before="120" w:after="120" w:line="276" w:lineRule="auto"/>
        <w:ind w:left="1134" w:firstLine="0"/>
        <w:jc w:val="both"/>
        <w:rPr>
          <w:rFonts w:ascii="Times New Roman" w:hAnsi="Times New Roman" w:cs="Times New Roman"/>
        </w:rPr>
      </w:pPr>
      <w:r w:rsidRPr="00E468D1">
        <w:rPr>
          <w:rFonts w:ascii="Times New Roman" w:hAnsi="Times New Roman" w:cs="Times New Roman"/>
        </w:rPr>
        <w:t>Todas as especificações do objeto contidas na proposta, tais como marca, modelo, tipo, fabricante e procedência, vinculam a Contratada.</w:t>
      </w:r>
      <w:r w:rsidR="00DD0D65" w:rsidRPr="00E468D1">
        <w:rPr>
          <w:rFonts w:ascii="Times New Roman" w:hAnsi="Times New Roman" w:cs="Times New Roman"/>
        </w:rPr>
        <w:t xml:space="preserve"> </w:t>
      </w:r>
    </w:p>
    <w:p w14:paraId="6F4E4170" w14:textId="249D68F4" w:rsidR="00DD0D65" w:rsidRPr="00E468D1" w:rsidRDefault="00DD0D65" w:rsidP="00DD0D65">
      <w:pPr>
        <w:numPr>
          <w:ilvl w:val="1"/>
          <w:numId w:val="1"/>
        </w:numPr>
        <w:spacing w:before="120" w:after="120" w:line="276" w:lineRule="auto"/>
        <w:ind w:left="425" w:firstLine="0"/>
        <w:jc w:val="both"/>
        <w:rPr>
          <w:rFonts w:ascii="Times New Roman" w:hAnsi="Times New Roman" w:cs="Times New Roman"/>
        </w:rPr>
      </w:pPr>
      <w:r w:rsidRPr="00E468D1">
        <w:rPr>
          <w:rFonts w:ascii="Times New Roman" w:hAnsi="Times New Roman" w:cs="Times New Roman"/>
        </w:rPr>
        <w:t>Toda documentação deverá ser encaminhada ao endereço: SAIS Quadra 07, lote 23 – Asa Sul/DF, INC/DITEC – Área de Licitação e Contratos, CEP: 70.610-200.</w:t>
      </w:r>
    </w:p>
    <w:p w14:paraId="54B513F0" w14:textId="1B1427F9" w:rsidR="00DD0D65" w:rsidRPr="00E468D1" w:rsidRDefault="00DD0D65" w:rsidP="00DD0D65">
      <w:pPr>
        <w:spacing w:before="120" w:after="120" w:line="276" w:lineRule="auto"/>
        <w:ind w:left="425"/>
        <w:jc w:val="both"/>
        <w:rPr>
          <w:rFonts w:ascii="Times New Roman" w:hAnsi="Times New Roman" w:cs="Times New Roman"/>
        </w:rPr>
      </w:pPr>
    </w:p>
    <w:p w14:paraId="4C3F8F2C" w14:textId="77777777" w:rsidR="00CA24FB" w:rsidRPr="00E468D1" w:rsidRDefault="00CA24FB" w:rsidP="00597CC1">
      <w:pPr>
        <w:numPr>
          <w:ilvl w:val="0"/>
          <w:numId w:val="1"/>
        </w:numPr>
        <w:spacing w:before="120" w:after="120" w:line="276" w:lineRule="auto"/>
        <w:ind w:left="0" w:firstLine="0"/>
        <w:jc w:val="both"/>
        <w:rPr>
          <w:rFonts w:ascii="Times New Roman" w:hAnsi="Times New Roman" w:cs="Times New Roman"/>
          <w:b/>
          <w:lang w:eastAsia="en-US"/>
        </w:rPr>
      </w:pPr>
      <w:r w:rsidRPr="00E468D1">
        <w:rPr>
          <w:rFonts w:ascii="Times New Roman" w:hAnsi="Times New Roman" w:cs="Times New Roman"/>
          <w:b/>
          <w:lang w:eastAsia="en-US"/>
        </w:rPr>
        <w:t>DOS RECURSOS</w:t>
      </w:r>
    </w:p>
    <w:p w14:paraId="4C3F8F2D" w14:textId="09337F23" w:rsidR="00CA24FB" w:rsidRPr="00E468D1" w:rsidRDefault="00CA24FB" w:rsidP="00597CC1">
      <w:pPr>
        <w:numPr>
          <w:ilvl w:val="1"/>
          <w:numId w:val="1"/>
        </w:numPr>
        <w:spacing w:before="120" w:after="120" w:line="276" w:lineRule="auto"/>
        <w:ind w:left="425" w:firstLine="0"/>
        <w:jc w:val="both"/>
        <w:rPr>
          <w:rFonts w:ascii="Times New Roman" w:hAnsi="Times New Roman" w:cs="Times New Roman"/>
        </w:rPr>
      </w:pPr>
      <w:r w:rsidRPr="00E468D1">
        <w:rPr>
          <w:rFonts w:ascii="Times New Roman" w:hAnsi="Times New Roman" w:cs="Times New Roman"/>
          <w:lang w:eastAsia="en-US"/>
        </w:rPr>
        <w:t>Declarado o vencedor e decorr</w:t>
      </w:r>
      <w:r w:rsidRPr="00E468D1">
        <w:rPr>
          <w:rFonts w:ascii="Times New Roman" w:hAnsi="Times New Roman" w:cs="Times New Roman"/>
        </w:rPr>
        <w:t xml:space="preserve">ida a </w:t>
      </w:r>
      <w:r w:rsidRPr="00E468D1">
        <w:rPr>
          <w:rFonts w:ascii="Times New Roman" w:hAnsi="Times New Roman" w:cs="Times New Roman"/>
          <w:lang w:eastAsia="en-US"/>
        </w:rPr>
        <w:t>fase de regul</w:t>
      </w:r>
      <w:r w:rsidR="00615EB1" w:rsidRPr="00E468D1">
        <w:rPr>
          <w:rFonts w:ascii="Times New Roman" w:hAnsi="Times New Roman" w:cs="Times New Roman"/>
          <w:lang w:eastAsia="en-US"/>
        </w:rPr>
        <w:t>arização fiscal de microempresa ou</w:t>
      </w:r>
      <w:r w:rsidRPr="00E468D1">
        <w:rPr>
          <w:rFonts w:ascii="Times New Roman" w:hAnsi="Times New Roman" w:cs="Times New Roman"/>
          <w:lang w:eastAsia="en-US"/>
        </w:rPr>
        <w:t xml:space="preserve"> empresa de pequeno porte, se for o caso, será concedido o </w:t>
      </w:r>
      <w:r w:rsidRPr="00E468D1">
        <w:rPr>
          <w:rFonts w:ascii="Times New Roman" w:hAnsi="Times New Roman" w:cs="Times New Roman"/>
        </w:rPr>
        <w:t xml:space="preserve">prazo de no mínimo </w:t>
      </w:r>
      <w:r w:rsidR="009D5C47" w:rsidRPr="00E468D1">
        <w:rPr>
          <w:rFonts w:ascii="Times New Roman" w:hAnsi="Times New Roman" w:cs="Times New Roman"/>
        </w:rPr>
        <w:t>trinta</w:t>
      </w:r>
      <w:r w:rsidRPr="00E468D1">
        <w:rPr>
          <w:rFonts w:ascii="Times New Roman" w:hAnsi="Times New Roman" w:cs="Times New Roman"/>
        </w:rPr>
        <w:t xml:space="preserve"> minutos, para que qualquer licitante manifeste a intenção de recorrer, de forma motivada, isto é, indicando contra </w:t>
      </w:r>
      <w:proofErr w:type="gramStart"/>
      <w:r w:rsidRPr="00E468D1">
        <w:rPr>
          <w:rFonts w:ascii="Times New Roman" w:hAnsi="Times New Roman" w:cs="Times New Roman"/>
        </w:rPr>
        <w:t>qual(</w:t>
      </w:r>
      <w:proofErr w:type="spellStart"/>
      <w:proofErr w:type="gramEnd"/>
      <w:r w:rsidRPr="00E468D1">
        <w:rPr>
          <w:rFonts w:ascii="Times New Roman" w:hAnsi="Times New Roman" w:cs="Times New Roman"/>
        </w:rPr>
        <w:t>is</w:t>
      </w:r>
      <w:proofErr w:type="spellEnd"/>
      <w:r w:rsidRPr="00E468D1">
        <w:rPr>
          <w:rFonts w:ascii="Times New Roman" w:hAnsi="Times New Roman" w:cs="Times New Roman"/>
        </w:rPr>
        <w:t>) decisão(</w:t>
      </w:r>
      <w:proofErr w:type="spellStart"/>
      <w:r w:rsidRPr="00E468D1">
        <w:rPr>
          <w:rFonts w:ascii="Times New Roman" w:hAnsi="Times New Roman" w:cs="Times New Roman"/>
        </w:rPr>
        <w:t>ões</w:t>
      </w:r>
      <w:proofErr w:type="spellEnd"/>
      <w:r w:rsidRPr="00E468D1">
        <w:rPr>
          <w:rFonts w:ascii="Times New Roman" w:hAnsi="Times New Roman" w:cs="Times New Roman"/>
        </w:rPr>
        <w:t>) pretende recorrer e por quais motivos, em campo próprio do sistema.</w:t>
      </w:r>
    </w:p>
    <w:p w14:paraId="4C3F8F2E" w14:textId="77777777" w:rsidR="00CA24FB" w:rsidRPr="00E468D1" w:rsidRDefault="00CA24FB" w:rsidP="00597CC1">
      <w:pPr>
        <w:numPr>
          <w:ilvl w:val="1"/>
          <w:numId w:val="1"/>
        </w:numPr>
        <w:spacing w:before="120" w:after="120" w:line="276" w:lineRule="auto"/>
        <w:ind w:left="425" w:firstLine="0"/>
        <w:jc w:val="both"/>
        <w:rPr>
          <w:rFonts w:ascii="Times New Roman" w:hAnsi="Times New Roman" w:cs="Times New Roman"/>
        </w:rPr>
      </w:pPr>
      <w:r w:rsidRPr="00E468D1">
        <w:rPr>
          <w:rFonts w:ascii="Times New Roman" w:hAnsi="Times New Roman" w:cs="Times New Roman"/>
        </w:rPr>
        <w:t xml:space="preserve">Havendo quem se manifeste, caberá ao </w:t>
      </w:r>
      <w:r w:rsidR="003201AA" w:rsidRPr="00E468D1">
        <w:rPr>
          <w:rFonts w:ascii="Times New Roman" w:hAnsi="Times New Roman" w:cs="Times New Roman"/>
        </w:rPr>
        <w:t>Pregoeiro</w:t>
      </w:r>
      <w:r w:rsidRPr="00E468D1">
        <w:rPr>
          <w:rFonts w:ascii="Times New Roman" w:hAnsi="Times New Roman" w:cs="Times New Roman"/>
        </w:rPr>
        <w:t xml:space="preserve"> verificar a tempestividade e a existência de motivação da intenção de recorrer, para decidir se admite ou não o recurso, fundamentadamente.</w:t>
      </w:r>
    </w:p>
    <w:p w14:paraId="4C3F8F2F" w14:textId="77777777" w:rsidR="00CA24FB" w:rsidRPr="00E468D1" w:rsidRDefault="00CA24FB" w:rsidP="00597CC1">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rPr>
      </w:pPr>
      <w:r w:rsidRPr="00E468D1">
        <w:rPr>
          <w:rFonts w:ascii="Times New Roman" w:hAnsi="Times New Roman" w:cs="Times New Roman"/>
        </w:rPr>
        <w:t xml:space="preserve">Nesse momento o </w:t>
      </w:r>
      <w:r w:rsidR="003201AA" w:rsidRPr="00E468D1">
        <w:rPr>
          <w:rFonts w:ascii="Times New Roman" w:hAnsi="Times New Roman" w:cs="Times New Roman"/>
        </w:rPr>
        <w:t>Pregoeiro</w:t>
      </w:r>
      <w:r w:rsidRPr="00E468D1">
        <w:rPr>
          <w:rFonts w:ascii="Times New Roman" w:hAnsi="Times New Roman" w:cs="Times New Roman"/>
        </w:rPr>
        <w:t xml:space="preserve"> não adentrará no mérito recursal, mas apenas verificará as condições de admissibilidade do recurso.</w:t>
      </w:r>
    </w:p>
    <w:p w14:paraId="4C3F8F30" w14:textId="77777777" w:rsidR="007F5956" w:rsidRPr="00E468D1" w:rsidRDefault="007F5956" w:rsidP="00597CC1">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rPr>
      </w:pPr>
      <w:r w:rsidRPr="00E468D1">
        <w:rPr>
          <w:rFonts w:ascii="Times New Roman" w:hAnsi="Times New Roman" w:cs="Times New Roman"/>
        </w:rPr>
        <w:t>A falta de manifestação motivada do licitante quanto à intenção de recorrer importará a decadência desse direito</w:t>
      </w:r>
      <w:r w:rsidR="00266E6D" w:rsidRPr="00E468D1">
        <w:rPr>
          <w:rFonts w:ascii="Times New Roman" w:hAnsi="Times New Roman" w:cs="Times New Roman"/>
        </w:rPr>
        <w:t>.</w:t>
      </w:r>
    </w:p>
    <w:p w14:paraId="4C3F8F31" w14:textId="77777777" w:rsidR="00CA24FB" w:rsidRPr="00E468D1" w:rsidRDefault="00CA24FB" w:rsidP="00597CC1">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rPr>
      </w:pPr>
      <w:r w:rsidRPr="00E468D1">
        <w:rPr>
          <w:rFonts w:ascii="Times New Roman" w:hAnsi="Times New Roman" w:cs="Times New Roman"/>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4C3F8F32" w14:textId="77777777" w:rsidR="00CA24FB" w:rsidRPr="00E468D1" w:rsidRDefault="00CA24FB" w:rsidP="00597CC1">
      <w:pPr>
        <w:numPr>
          <w:ilvl w:val="1"/>
          <w:numId w:val="1"/>
        </w:numPr>
        <w:spacing w:before="120" w:after="120" w:line="276" w:lineRule="auto"/>
        <w:ind w:left="425" w:firstLine="0"/>
        <w:jc w:val="both"/>
        <w:rPr>
          <w:rFonts w:ascii="Times New Roman" w:hAnsi="Times New Roman" w:cs="Times New Roman"/>
        </w:rPr>
      </w:pPr>
      <w:r w:rsidRPr="00E468D1">
        <w:rPr>
          <w:rFonts w:ascii="Times New Roman" w:hAnsi="Times New Roman" w:cs="Times New Roman"/>
        </w:rPr>
        <w:t xml:space="preserve">O acolhimento do recurso invalida tão somente os atos insuscetíveis de aproveitamento. </w:t>
      </w:r>
    </w:p>
    <w:p w14:paraId="4C3F8F33" w14:textId="77777777" w:rsidR="00CA24FB" w:rsidRPr="00E468D1" w:rsidRDefault="00CA24FB" w:rsidP="00597CC1">
      <w:pPr>
        <w:numPr>
          <w:ilvl w:val="1"/>
          <w:numId w:val="1"/>
        </w:numPr>
        <w:spacing w:before="120" w:after="120" w:line="276" w:lineRule="auto"/>
        <w:ind w:left="425" w:firstLine="0"/>
        <w:jc w:val="both"/>
        <w:rPr>
          <w:rFonts w:ascii="Times New Roman" w:hAnsi="Times New Roman" w:cs="Times New Roman"/>
        </w:rPr>
      </w:pPr>
      <w:r w:rsidRPr="00E468D1">
        <w:rPr>
          <w:rFonts w:ascii="Times New Roman" w:hAnsi="Times New Roman" w:cs="Times New Roman"/>
        </w:rPr>
        <w:lastRenderedPageBreak/>
        <w:t>Os autos do processo permanecerão com vista franqueada aos interessados, no endereço constante neste Edital.</w:t>
      </w:r>
    </w:p>
    <w:p w14:paraId="4C3F8F34" w14:textId="77777777" w:rsidR="0064192C" w:rsidRPr="00E468D1" w:rsidRDefault="0064192C" w:rsidP="0064192C">
      <w:pPr>
        <w:spacing w:before="120" w:after="120" w:line="276" w:lineRule="auto"/>
        <w:ind w:left="425"/>
        <w:jc w:val="both"/>
        <w:rPr>
          <w:rFonts w:ascii="Times New Roman" w:hAnsi="Times New Roman" w:cs="Times New Roman"/>
        </w:rPr>
      </w:pPr>
    </w:p>
    <w:p w14:paraId="4C3F8F35" w14:textId="77777777" w:rsidR="00CA24FB" w:rsidRPr="00E468D1" w:rsidRDefault="00CA24FB" w:rsidP="00597CC1">
      <w:pPr>
        <w:numPr>
          <w:ilvl w:val="0"/>
          <w:numId w:val="1"/>
        </w:numPr>
        <w:spacing w:after="120" w:line="276" w:lineRule="auto"/>
        <w:ind w:right="-17"/>
        <w:jc w:val="both"/>
        <w:rPr>
          <w:rFonts w:ascii="Times New Roman" w:hAnsi="Times New Roman" w:cs="Times New Roman"/>
          <w:b/>
        </w:rPr>
      </w:pPr>
      <w:r w:rsidRPr="00E468D1">
        <w:rPr>
          <w:rFonts w:ascii="Times New Roman" w:hAnsi="Times New Roman" w:cs="Times New Roman"/>
          <w:b/>
        </w:rPr>
        <w:t>DA ADJUDICAÇÃO E HOMOLOGAÇÃO</w:t>
      </w:r>
    </w:p>
    <w:p w14:paraId="4C3F8F36" w14:textId="77777777" w:rsidR="00CA24FB" w:rsidRPr="00E468D1" w:rsidRDefault="00CA24FB" w:rsidP="00597CC1">
      <w:pPr>
        <w:numPr>
          <w:ilvl w:val="1"/>
          <w:numId w:val="1"/>
        </w:numPr>
        <w:spacing w:before="120" w:after="120" w:line="276" w:lineRule="auto"/>
        <w:ind w:left="425" w:firstLine="0"/>
        <w:jc w:val="both"/>
        <w:rPr>
          <w:rFonts w:ascii="Times New Roman" w:hAnsi="Times New Roman" w:cs="Times New Roman"/>
        </w:rPr>
      </w:pPr>
      <w:r w:rsidRPr="00E468D1">
        <w:rPr>
          <w:rFonts w:ascii="Times New Roman" w:hAnsi="Times New Roman" w:cs="Times New Roman"/>
        </w:rPr>
        <w:t xml:space="preserve">O objeto da licitação será adjudicado ao licitante declarado vencedor, por ato do </w:t>
      </w:r>
      <w:r w:rsidR="003201AA" w:rsidRPr="00E468D1">
        <w:rPr>
          <w:rFonts w:ascii="Times New Roman" w:hAnsi="Times New Roman" w:cs="Times New Roman"/>
        </w:rPr>
        <w:t>Pregoeiro</w:t>
      </w:r>
      <w:r w:rsidRPr="00E468D1">
        <w:rPr>
          <w:rFonts w:ascii="Times New Roman" w:hAnsi="Times New Roman" w:cs="Times New Roman"/>
        </w:rPr>
        <w:t>, caso não haja interposição de recurso, ou pela autoridade competente, após a regular decisão dos recursos apresentados.</w:t>
      </w:r>
    </w:p>
    <w:p w14:paraId="4C3F8F37" w14:textId="77777777" w:rsidR="00CA24FB" w:rsidRPr="00E468D1" w:rsidRDefault="00CA24FB" w:rsidP="00597CC1">
      <w:pPr>
        <w:numPr>
          <w:ilvl w:val="1"/>
          <w:numId w:val="1"/>
        </w:numPr>
        <w:spacing w:before="120" w:after="120" w:line="276" w:lineRule="auto"/>
        <w:ind w:left="425" w:firstLine="0"/>
        <w:jc w:val="both"/>
        <w:rPr>
          <w:rFonts w:ascii="Times New Roman" w:hAnsi="Times New Roman" w:cs="Times New Roman"/>
        </w:rPr>
      </w:pPr>
      <w:r w:rsidRPr="00E468D1">
        <w:rPr>
          <w:rFonts w:ascii="Times New Roman" w:hAnsi="Times New Roman" w:cs="Times New Roman"/>
        </w:rPr>
        <w:t xml:space="preserve">Após a fase recursal, constatada a regularidade dos atos praticados, a autoridade competente homologará o procedimento licitatório. </w:t>
      </w:r>
    </w:p>
    <w:p w14:paraId="4C3F8F38" w14:textId="77777777" w:rsidR="0064192C" w:rsidRPr="00E468D1" w:rsidRDefault="0064192C" w:rsidP="0064192C">
      <w:pPr>
        <w:spacing w:before="120" w:after="120" w:line="276" w:lineRule="auto"/>
        <w:ind w:left="425"/>
        <w:jc w:val="both"/>
        <w:rPr>
          <w:rFonts w:ascii="Times New Roman" w:hAnsi="Times New Roman" w:cs="Times New Roman"/>
        </w:rPr>
      </w:pPr>
    </w:p>
    <w:p w14:paraId="4C3F8F39" w14:textId="77777777" w:rsidR="00CA24FB" w:rsidRPr="00E468D1" w:rsidRDefault="00CA24FB" w:rsidP="00597CC1">
      <w:pPr>
        <w:numPr>
          <w:ilvl w:val="0"/>
          <w:numId w:val="1"/>
        </w:numPr>
        <w:spacing w:after="120" w:line="276" w:lineRule="auto"/>
        <w:ind w:right="-17"/>
        <w:jc w:val="both"/>
        <w:rPr>
          <w:rFonts w:ascii="Times New Roman" w:hAnsi="Times New Roman" w:cs="Times New Roman"/>
        </w:rPr>
      </w:pPr>
      <w:r w:rsidRPr="00E468D1">
        <w:rPr>
          <w:rFonts w:ascii="Times New Roman" w:hAnsi="Times New Roman" w:cs="Times New Roman"/>
          <w:b/>
        </w:rPr>
        <w:t>DO TERMO DE CONTRATO OU INSTRUMENTO EQUIVALENTE</w:t>
      </w:r>
    </w:p>
    <w:p w14:paraId="4C3F8F3C" w14:textId="655F6F0A" w:rsidR="00CA24FB" w:rsidRPr="00E468D1" w:rsidRDefault="00CA24FB" w:rsidP="00597CC1">
      <w:pPr>
        <w:numPr>
          <w:ilvl w:val="1"/>
          <w:numId w:val="1"/>
        </w:numPr>
        <w:spacing w:before="120" w:after="120" w:line="276" w:lineRule="auto"/>
        <w:ind w:left="425" w:firstLine="0"/>
        <w:jc w:val="both"/>
        <w:rPr>
          <w:rFonts w:ascii="Times New Roman" w:hAnsi="Times New Roman" w:cs="Times New Roman"/>
        </w:rPr>
      </w:pPr>
      <w:r w:rsidRPr="00E468D1">
        <w:rPr>
          <w:rFonts w:ascii="Times New Roman" w:hAnsi="Times New Roman" w:cs="Times New Roman"/>
        </w:rPr>
        <w:t>Após a homologação da licitação, s</w:t>
      </w:r>
      <w:r w:rsidRPr="00E468D1">
        <w:rPr>
          <w:rFonts w:ascii="Times New Roman" w:hAnsi="Times New Roman" w:cs="Times New Roman"/>
          <w:bCs/>
          <w:iCs/>
        </w:rPr>
        <w:t>erá firmado Termo de Contrato</w:t>
      </w:r>
      <w:r w:rsidR="007F5956" w:rsidRPr="00E468D1">
        <w:rPr>
          <w:rFonts w:ascii="Times New Roman" w:hAnsi="Times New Roman" w:cs="Times New Roman"/>
          <w:bCs/>
          <w:iCs/>
        </w:rPr>
        <w:t xml:space="preserve">. O prazo de vigência da contratação é de </w:t>
      </w:r>
      <w:r w:rsidR="009661BE" w:rsidRPr="00E468D1">
        <w:rPr>
          <w:rFonts w:ascii="Times New Roman" w:hAnsi="Times New Roman" w:cs="Times New Roman"/>
          <w:bCs/>
          <w:iCs/>
        </w:rPr>
        <w:t>12 (doze) meses,</w:t>
      </w:r>
      <w:r w:rsidRPr="00E468D1">
        <w:rPr>
          <w:rFonts w:ascii="Times New Roman" w:hAnsi="Times New Roman" w:cs="Times New Roman"/>
          <w:bCs/>
          <w:iCs/>
        </w:rPr>
        <w:t xml:space="preserve"> contados </w:t>
      </w:r>
      <w:r w:rsidR="009661BE" w:rsidRPr="00E468D1">
        <w:rPr>
          <w:rFonts w:ascii="Times New Roman" w:hAnsi="Times New Roman" w:cs="Times New Roman"/>
          <w:bCs/>
          <w:iCs/>
        </w:rPr>
        <w:t>da publicação no DOU,</w:t>
      </w:r>
      <w:r w:rsidRPr="00E468D1">
        <w:rPr>
          <w:rFonts w:ascii="Times New Roman" w:hAnsi="Times New Roman" w:cs="Times New Roman"/>
          <w:bCs/>
          <w:iCs/>
        </w:rPr>
        <w:t xml:space="preserve"> prorrogável na forma do art. 57, § 1°, da Lei n° 8.666/93.</w:t>
      </w:r>
    </w:p>
    <w:p w14:paraId="4C3F8F3D" w14:textId="77777777" w:rsidR="0083293C" w:rsidRPr="00E468D1" w:rsidRDefault="0083293C" w:rsidP="00597CC1">
      <w:pPr>
        <w:pStyle w:val="PargrafodaLista"/>
        <w:numPr>
          <w:ilvl w:val="1"/>
          <w:numId w:val="1"/>
        </w:numPr>
        <w:spacing w:before="120" w:after="120" w:line="276" w:lineRule="auto"/>
        <w:ind w:left="425" w:firstLine="0"/>
        <w:contextualSpacing w:val="0"/>
        <w:jc w:val="both"/>
        <w:rPr>
          <w:rFonts w:ascii="Times New Roman" w:hAnsi="Times New Roman" w:cs="Times New Roman"/>
        </w:rPr>
      </w:pPr>
      <w:r w:rsidRPr="00E468D1">
        <w:rPr>
          <w:rFonts w:ascii="Times New Roman" w:hAnsi="Times New Roman" w:cs="Times New Roman"/>
        </w:rPr>
        <w:t>Previamente à contratação, a Administração promotora da licitação realizará consulta ao SICAF para identificar eventual proibição da licitante adjudicatária de contratar com o Poder Público.</w:t>
      </w:r>
    </w:p>
    <w:p w14:paraId="4C3F8F3F" w14:textId="777FEED2" w:rsidR="0083293C" w:rsidRPr="00E468D1" w:rsidRDefault="0083293C" w:rsidP="00597CC1">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rPr>
      </w:pPr>
      <w:r w:rsidRPr="00E468D1">
        <w:rPr>
          <w:rFonts w:ascii="Times New Roman" w:hAnsi="Times New Roman" w:cs="Times New Roman"/>
        </w:rPr>
        <w:t xml:space="preserve">A adjudicatária terá o prazo de </w:t>
      </w:r>
      <w:r w:rsidR="009661BE" w:rsidRPr="00E468D1">
        <w:rPr>
          <w:rFonts w:ascii="Times New Roman" w:hAnsi="Times New Roman" w:cs="Times New Roman"/>
        </w:rPr>
        <w:t xml:space="preserve">05 </w:t>
      </w:r>
      <w:r w:rsidRPr="00E468D1">
        <w:rPr>
          <w:rFonts w:ascii="Times New Roman" w:hAnsi="Times New Roman" w:cs="Times New Roman"/>
        </w:rPr>
        <w:t>(</w:t>
      </w:r>
      <w:r w:rsidR="009661BE" w:rsidRPr="00E468D1">
        <w:rPr>
          <w:rFonts w:ascii="Times New Roman" w:hAnsi="Times New Roman" w:cs="Times New Roman"/>
        </w:rPr>
        <w:t>cinco</w:t>
      </w:r>
      <w:r w:rsidRPr="00E468D1">
        <w:rPr>
          <w:rFonts w:ascii="Times New Roman" w:hAnsi="Times New Roman" w:cs="Times New Roman"/>
        </w:rPr>
        <w:t xml:space="preserve">) dias úteis, contados a partir da data de sua convocação, para assinar o Termo de Contrato ou aceitar o instrumento equivalente, conforme o caso, sob pena de decair do direito à contratação, sem prejuízo das sanções previstas neste Edital. </w:t>
      </w:r>
    </w:p>
    <w:p w14:paraId="4C3F8F40" w14:textId="58A410DA" w:rsidR="0083293C" w:rsidRPr="00E468D1" w:rsidRDefault="0083293C" w:rsidP="00597CC1">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rPr>
      </w:pPr>
      <w:r w:rsidRPr="00E468D1">
        <w:rPr>
          <w:rFonts w:ascii="Times New Roman" w:hAnsi="Times New Roman" w:cs="Times New Roman"/>
        </w:rPr>
        <w:t xml:space="preserve">Alternativamente à convocação para comparecer perante o órgão ou entidade para a assinatura do Termo de Contrato ou aceite do instrumento equivalente, a Administração poderá encaminhá-lo para assinatura ou aceite da Adjudicatária, </w:t>
      </w:r>
      <w:r w:rsidRPr="00E468D1">
        <w:rPr>
          <w:rFonts w:ascii="Times New Roman" w:hAnsi="Times New Roman" w:cs="Times New Roman"/>
          <w:bCs/>
          <w:iCs/>
        </w:rPr>
        <w:t xml:space="preserve">mediante correspondência postal com aviso de recebimento (AR) ou meio eletrônico, para que seja assinado ou aceito no prazo </w:t>
      </w:r>
      <w:r w:rsidR="009661BE" w:rsidRPr="00E468D1">
        <w:rPr>
          <w:rFonts w:ascii="Times New Roman" w:hAnsi="Times New Roman" w:cs="Times New Roman"/>
        </w:rPr>
        <w:t>de 05 (cinco) dias</w:t>
      </w:r>
      <w:r w:rsidRPr="00E468D1">
        <w:rPr>
          <w:rFonts w:ascii="Times New Roman" w:hAnsi="Times New Roman" w:cs="Times New Roman"/>
          <w:bCs/>
          <w:iCs/>
        </w:rPr>
        <w:t xml:space="preserve">, a contar da data de seu recebimento. </w:t>
      </w:r>
    </w:p>
    <w:p w14:paraId="4C3F8F42" w14:textId="77777777" w:rsidR="00CA24FB" w:rsidRPr="00E468D1" w:rsidRDefault="00CA24FB" w:rsidP="00597CC1">
      <w:pPr>
        <w:numPr>
          <w:ilvl w:val="1"/>
          <w:numId w:val="1"/>
        </w:numPr>
        <w:spacing w:before="120" w:after="120" w:line="276" w:lineRule="auto"/>
        <w:ind w:left="425" w:firstLine="0"/>
        <w:jc w:val="both"/>
        <w:rPr>
          <w:rFonts w:ascii="Times New Roman" w:hAnsi="Times New Roman" w:cs="Times New Roman"/>
        </w:rPr>
      </w:pPr>
      <w:r w:rsidRPr="00E468D1">
        <w:rPr>
          <w:rFonts w:ascii="Times New Roman" w:hAnsi="Times New Roman" w:cs="Times New Roman"/>
        </w:rPr>
        <w:t>O prazo previsto no subitem anterior poderá ser prorrogado, por igual período, por solicitação justificada do adjudicatário e aceita pela Administração.</w:t>
      </w:r>
    </w:p>
    <w:p w14:paraId="4C3F8F43" w14:textId="77777777" w:rsidR="009D5C47" w:rsidRPr="00E468D1" w:rsidRDefault="00CA24FB" w:rsidP="00597CC1">
      <w:pPr>
        <w:numPr>
          <w:ilvl w:val="1"/>
          <w:numId w:val="1"/>
        </w:numPr>
        <w:spacing w:before="120" w:after="120" w:line="276" w:lineRule="auto"/>
        <w:ind w:left="425" w:firstLine="0"/>
        <w:jc w:val="both"/>
        <w:rPr>
          <w:rFonts w:ascii="Times New Roman" w:hAnsi="Times New Roman" w:cs="Times New Roman"/>
        </w:rPr>
      </w:pPr>
      <w:r w:rsidRPr="00E468D1">
        <w:rPr>
          <w:rFonts w:ascii="Times New Roman" w:hAnsi="Times New Roman" w:cs="Times New Roman"/>
        </w:rPr>
        <w:t>Antes da assinatura do Termo de Contrato ou aceite do instrumento equivalente, a Administração realizará consulta “</w:t>
      </w:r>
      <w:proofErr w:type="spellStart"/>
      <w:r w:rsidRPr="00E468D1">
        <w:rPr>
          <w:rFonts w:ascii="Times New Roman" w:hAnsi="Times New Roman" w:cs="Times New Roman"/>
        </w:rPr>
        <w:t>on</w:t>
      </w:r>
      <w:proofErr w:type="spellEnd"/>
      <w:r w:rsidRPr="00E468D1">
        <w:rPr>
          <w:rFonts w:ascii="Times New Roman" w:hAnsi="Times New Roman" w:cs="Times New Roman"/>
        </w:rPr>
        <w:t xml:space="preserve"> </w:t>
      </w:r>
      <w:proofErr w:type="spellStart"/>
      <w:r w:rsidRPr="00E468D1">
        <w:rPr>
          <w:rFonts w:ascii="Times New Roman" w:hAnsi="Times New Roman" w:cs="Times New Roman"/>
        </w:rPr>
        <w:t>line</w:t>
      </w:r>
      <w:proofErr w:type="spellEnd"/>
      <w:r w:rsidR="00954BBB" w:rsidRPr="00E468D1">
        <w:rPr>
          <w:rFonts w:ascii="Times New Roman" w:hAnsi="Times New Roman" w:cs="Times New Roman"/>
        </w:rPr>
        <w:t>” ao SICAF</w:t>
      </w:r>
      <w:r w:rsidR="009D5C47" w:rsidRPr="00E468D1">
        <w:rPr>
          <w:rFonts w:ascii="Times New Roman" w:hAnsi="Times New Roman" w:cs="Times New Roman"/>
        </w:rPr>
        <w:t xml:space="preserve">, bem como ao Cadastro Informativo de Créditos não Quitados – CADIN, cujos resultados serão </w:t>
      </w:r>
      <w:r w:rsidR="009312A8" w:rsidRPr="00E468D1">
        <w:rPr>
          <w:rFonts w:ascii="Times New Roman" w:hAnsi="Times New Roman" w:cs="Times New Roman"/>
        </w:rPr>
        <w:t>anexados aos autos do processo.</w:t>
      </w:r>
    </w:p>
    <w:p w14:paraId="4C3F8F44" w14:textId="77777777" w:rsidR="009312A8" w:rsidRPr="00E468D1" w:rsidRDefault="009312A8" w:rsidP="00597CC1">
      <w:pPr>
        <w:numPr>
          <w:ilvl w:val="2"/>
          <w:numId w:val="1"/>
        </w:numPr>
        <w:spacing w:before="120" w:after="120" w:line="276" w:lineRule="auto"/>
        <w:ind w:left="1134" w:firstLine="0"/>
        <w:jc w:val="both"/>
        <w:rPr>
          <w:rFonts w:ascii="Times New Roman" w:hAnsi="Times New Roman" w:cs="Times New Roman"/>
        </w:rPr>
      </w:pPr>
      <w:r w:rsidRPr="00E468D1">
        <w:rPr>
          <w:rFonts w:ascii="Times New Roman" w:hAnsi="Times New Roman" w:cs="Times New Roman"/>
        </w:rPr>
        <w:t>Na hipótese de irregularidade do registro no SICAF, o contratado deverá regularizar a sua situação perante o cadastro no prazo de até 05 (cinco) dias, sob pena de aplicação das penalidades previstas no edital e anexos.</w:t>
      </w:r>
    </w:p>
    <w:p w14:paraId="4C3F8F48" w14:textId="77777777" w:rsidR="00CA24FB" w:rsidRPr="00E468D1" w:rsidRDefault="00CA24FB" w:rsidP="00597CC1">
      <w:pPr>
        <w:numPr>
          <w:ilvl w:val="0"/>
          <w:numId w:val="1"/>
        </w:numPr>
        <w:spacing w:before="120" w:after="120" w:line="276" w:lineRule="auto"/>
        <w:ind w:left="0" w:firstLine="0"/>
        <w:jc w:val="both"/>
        <w:rPr>
          <w:rFonts w:ascii="Times New Roman" w:hAnsi="Times New Roman" w:cs="Times New Roman"/>
          <w:b/>
        </w:rPr>
      </w:pPr>
      <w:r w:rsidRPr="00E468D1">
        <w:rPr>
          <w:rFonts w:ascii="Times New Roman" w:hAnsi="Times New Roman" w:cs="Times New Roman"/>
          <w:b/>
        </w:rPr>
        <w:t>DO PREÇO</w:t>
      </w:r>
    </w:p>
    <w:p w14:paraId="4C3F8F49" w14:textId="77777777" w:rsidR="00AB55D9" w:rsidRPr="00E468D1" w:rsidRDefault="00AB55D9" w:rsidP="00597CC1">
      <w:pPr>
        <w:pStyle w:val="PargrafodaLista"/>
        <w:numPr>
          <w:ilvl w:val="1"/>
          <w:numId w:val="1"/>
        </w:numPr>
        <w:spacing w:before="120" w:after="120" w:line="276" w:lineRule="auto"/>
        <w:ind w:left="425" w:firstLine="0"/>
        <w:contextualSpacing w:val="0"/>
        <w:jc w:val="both"/>
        <w:rPr>
          <w:rFonts w:ascii="Times New Roman" w:hAnsi="Times New Roman" w:cs="Times New Roman"/>
        </w:rPr>
      </w:pPr>
      <w:r w:rsidRPr="00E468D1">
        <w:rPr>
          <w:rFonts w:ascii="Times New Roman" w:hAnsi="Times New Roman" w:cs="Times New Roman"/>
        </w:rPr>
        <w:lastRenderedPageBreak/>
        <w:t>Os preços são fixos e irreajustáveis no prazo de um ano contado da data limite para a apresentação das propostas.</w:t>
      </w:r>
    </w:p>
    <w:p w14:paraId="4C3F8F4D" w14:textId="77777777" w:rsidR="00CA24FB" w:rsidRPr="00E468D1" w:rsidRDefault="00CA24FB" w:rsidP="00597CC1">
      <w:pPr>
        <w:numPr>
          <w:ilvl w:val="0"/>
          <w:numId w:val="1"/>
        </w:numPr>
        <w:spacing w:before="120" w:after="120" w:line="276" w:lineRule="auto"/>
        <w:ind w:left="0" w:firstLine="0"/>
        <w:jc w:val="both"/>
        <w:rPr>
          <w:rFonts w:ascii="Times New Roman" w:hAnsi="Times New Roman" w:cs="Times New Roman"/>
          <w:b/>
        </w:rPr>
      </w:pPr>
      <w:r w:rsidRPr="00E468D1">
        <w:rPr>
          <w:rFonts w:ascii="Times New Roman" w:hAnsi="Times New Roman" w:cs="Times New Roman"/>
          <w:b/>
        </w:rPr>
        <w:t>DA ENTREGA E DO RECEBIMENTO DO OBJETO E DA FISCALIZAÇÃO</w:t>
      </w:r>
    </w:p>
    <w:p w14:paraId="4C3F8F4E" w14:textId="77777777" w:rsidR="00FA379D" w:rsidRPr="00E468D1" w:rsidRDefault="00CA24FB" w:rsidP="00597CC1">
      <w:pPr>
        <w:numPr>
          <w:ilvl w:val="1"/>
          <w:numId w:val="1"/>
        </w:numPr>
        <w:spacing w:before="120" w:after="120" w:line="276" w:lineRule="auto"/>
        <w:ind w:left="425" w:firstLine="0"/>
        <w:jc w:val="both"/>
        <w:rPr>
          <w:rFonts w:ascii="Times New Roman" w:hAnsi="Times New Roman" w:cs="Times New Roman"/>
        </w:rPr>
      </w:pPr>
      <w:r w:rsidRPr="00E468D1">
        <w:rPr>
          <w:rFonts w:ascii="Times New Roman" w:hAnsi="Times New Roman" w:cs="Times New Roman"/>
          <w:lang w:eastAsia="en-US"/>
        </w:rPr>
        <w:t>Os critérios de recebimento e aceitação do objeto e de fiscalização estão previstos no Termo de Referência.</w:t>
      </w:r>
    </w:p>
    <w:p w14:paraId="4C3F8F50" w14:textId="77777777" w:rsidR="00CA24FB" w:rsidRPr="00E468D1" w:rsidRDefault="006E1CCB" w:rsidP="00597CC1">
      <w:pPr>
        <w:numPr>
          <w:ilvl w:val="0"/>
          <w:numId w:val="1"/>
        </w:numPr>
        <w:spacing w:before="120" w:after="120" w:line="276" w:lineRule="auto"/>
        <w:ind w:left="0" w:firstLine="0"/>
        <w:jc w:val="both"/>
        <w:rPr>
          <w:rFonts w:ascii="Times New Roman" w:hAnsi="Times New Roman" w:cs="Times New Roman"/>
          <w:b/>
        </w:rPr>
      </w:pPr>
      <w:r w:rsidRPr="00E468D1">
        <w:rPr>
          <w:rFonts w:ascii="Times New Roman" w:hAnsi="Times New Roman" w:cs="Times New Roman"/>
          <w:b/>
        </w:rPr>
        <w:t>DAS</w:t>
      </w:r>
      <w:r w:rsidR="00CA24FB" w:rsidRPr="00E468D1">
        <w:rPr>
          <w:rFonts w:ascii="Times New Roman" w:hAnsi="Times New Roman" w:cs="Times New Roman"/>
          <w:b/>
          <w:lang w:eastAsia="en-US"/>
        </w:rPr>
        <w:t xml:space="preserve"> OBRIGAÇÕES DA </w:t>
      </w:r>
      <w:r w:rsidR="001C2C97" w:rsidRPr="00E468D1">
        <w:rPr>
          <w:rFonts w:ascii="Times New Roman" w:hAnsi="Times New Roman" w:cs="Times New Roman"/>
          <w:b/>
          <w:lang w:eastAsia="en-US"/>
        </w:rPr>
        <w:t>CONTRATANTE</w:t>
      </w:r>
      <w:r w:rsidR="00CA24FB" w:rsidRPr="00E468D1">
        <w:rPr>
          <w:rFonts w:ascii="Times New Roman" w:hAnsi="Times New Roman" w:cs="Times New Roman"/>
          <w:b/>
          <w:lang w:eastAsia="en-US"/>
        </w:rPr>
        <w:t xml:space="preserve"> E DA </w:t>
      </w:r>
      <w:r w:rsidR="001C2C97" w:rsidRPr="00E468D1">
        <w:rPr>
          <w:rFonts w:ascii="Times New Roman" w:hAnsi="Times New Roman" w:cs="Times New Roman"/>
          <w:b/>
          <w:lang w:eastAsia="en-US"/>
        </w:rPr>
        <w:t>CONTRATADA</w:t>
      </w:r>
    </w:p>
    <w:p w14:paraId="4C3F8F51" w14:textId="77777777" w:rsidR="00552681" w:rsidRPr="00E468D1" w:rsidRDefault="00CA24FB" w:rsidP="00597CC1">
      <w:pPr>
        <w:numPr>
          <w:ilvl w:val="1"/>
          <w:numId w:val="1"/>
        </w:numPr>
        <w:spacing w:before="120" w:after="120" w:line="276" w:lineRule="auto"/>
        <w:ind w:left="425" w:firstLine="0"/>
        <w:jc w:val="both"/>
        <w:rPr>
          <w:rFonts w:ascii="Times New Roman" w:hAnsi="Times New Roman" w:cs="Times New Roman"/>
          <w:b/>
        </w:rPr>
      </w:pPr>
      <w:r w:rsidRPr="00E468D1">
        <w:rPr>
          <w:rFonts w:ascii="Times New Roman" w:hAnsi="Times New Roman" w:cs="Times New Roman"/>
          <w:lang w:eastAsia="en-US"/>
        </w:rPr>
        <w:t xml:space="preserve">As obrigações da </w:t>
      </w:r>
      <w:r w:rsidR="001C2C97" w:rsidRPr="00E468D1">
        <w:rPr>
          <w:rFonts w:ascii="Times New Roman" w:hAnsi="Times New Roman" w:cs="Times New Roman"/>
          <w:lang w:eastAsia="en-US"/>
        </w:rPr>
        <w:t>Contratante</w:t>
      </w:r>
      <w:r w:rsidRPr="00E468D1">
        <w:rPr>
          <w:rFonts w:ascii="Times New Roman" w:hAnsi="Times New Roman" w:cs="Times New Roman"/>
          <w:lang w:eastAsia="en-US"/>
        </w:rPr>
        <w:t xml:space="preserve"> e da </w:t>
      </w:r>
      <w:r w:rsidR="001C2C97" w:rsidRPr="00E468D1">
        <w:rPr>
          <w:rFonts w:ascii="Times New Roman" w:hAnsi="Times New Roman" w:cs="Times New Roman"/>
          <w:lang w:eastAsia="en-US"/>
        </w:rPr>
        <w:t>Contratada</w:t>
      </w:r>
      <w:r w:rsidRPr="00E468D1">
        <w:rPr>
          <w:rFonts w:ascii="Times New Roman" w:hAnsi="Times New Roman" w:cs="Times New Roman"/>
          <w:lang w:eastAsia="en-US"/>
        </w:rPr>
        <w:t xml:space="preserve"> são as estabelecidas no Termo de Referência</w:t>
      </w:r>
      <w:r w:rsidR="00552681" w:rsidRPr="00E468D1">
        <w:rPr>
          <w:rFonts w:ascii="Times New Roman" w:hAnsi="Times New Roman" w:cs="Times New Roman"/>
          <w:lang w:eastAsia="en-US"/>
        </w:rPr>
        <w:t>.</w:t>
      </w:r>
    </w:p>
    <w:p w14:paraId="4C3F8F53" w14:textId="77777777" w:rsidR="007F5956" w:rsidRPr="00E468D1" w:rsidRDefault="00CA24FB" w:rsidP="00597CC1">
      <w:pPr>
        <w:numPr>
          <w:ilvl w:val="0"/>
          <w:numId w:val="1"/>
        </w:numPr>
        <w:spacing w:after="120" w:line="276" w:lineRule="auto"/>
        <w:ind w:right="-17"/>
        <w:jc w:val="both"/>
        <w:rPr>
          <w:rFonts w:ascii="Times New Roman" w:hAnsi="Times New Roman" w:cs="Times New Roman"/>
          <w:b/>
        </w:rPr>
      </w:pPr>
      <w:r w:rsidRPr="00E468D1">
        <w:rPr>
          <w:rFonts w:ascii="Times New Roman" w:hAnsi="Times New Roman" w:cs="Times New Roman"/>
          <w:b/>
        </w:rPr>
        <w:t>DO PAGAMENTO</w:t>
      </w:r>
    </w:p>
    <w:p w14:paraId="4C3F8F54" w14:textId="3119FC93" w:rsidR="00CA24FB" w:rsidRPr="00E468D1" w:rsidRDefault="00CA24FB" w:rsidP="00597CC1">
      <w:pPr>
        <w:numPr>
          <w:ilvl w:val="1"/>
          <w:numId w:val="1"/>
        </w:numPr>
        <w:spacing w:before="120" w:after="120" w:line="276" w:lineRule="auto"/>
        <w:ind w:left="425" w:firstLine="0"/>
        <w:jc w:val="both"/>
        <w:rPr>
          <w:rFonts w:ascii="Times New Roman" w:hAnsi="Times New Roman" w:cs="Times New Roman"/>
          <w:b/>
        </w:rPr>
      </w:pPr>
      <w:r w:rsidRPr="00E468D1">
        <w:rPr>
          <w:rFonts w:ascii="Times New Roman" w:hAnsi="Times New Roman" w:cs="Times New Roman"/>
          <w:lang w:eastAsia="en-US"/>
        </w:rPr>
        <w:t xml:space="preserve"> O pagamento será realizado no prazo máximo de até </w:t>
      </w:r>
      <w:r w:rsidR="009661BE" w:rsidRPr="00E468D1">
        <w:rPr>
          <w:rFonts w:ascii="Times New Roman" w:hAnsi="Times New Roman" w:cs="Times New Roman"/>
          <w:lang w:eastAsia="en-US"/>
        </w:rPr>
        <w:t xml:space="preserve">30 </w:t>
      </w:r>
      <w:r w:rsidRPr="00E468D1">
        <w:rPr>
          <w:rFonts w:ascii="Times New Roman" w:hAnsi="Times New Roman" w:cs="Times New Roman"/>
          <w:lang w:eastAsia="en-US"/>
        </w:rPr>
        <w:t>(</w:t>
      </w:r>
      <w:r w:rsidR="009661BE" w:rsidRPr="00E468D1">
        <w:rPr>
          <w:rFonts w:ascii="Times New Roman" w:hAnsi="Times New Roman" w:cs="Times New Roman"/>
          <w:lang w:eastAsia="en-US"/>
        </w:rPr>
        <w:t>trinta</w:t>
      </w:r>
      <w:r w:rsidRPr="00E468D1">
        <w:rPr>
          <w:rFonts w:ascii="Times New Roman" w:hAnsi="Times New Roman" w:cs="Times New Roman"/>
          <w:lang w:eastAsia="en-US"/>
        </w:rPr>
        <w:t xml:space="preserve">) dias, contados a partir </w:t>
      </w:r>
      <w:r w:rsidRPr="00E468D1">
        <w:rPr>
          <w:rFonts w:ascii="Times New Roman" w:hAnsi="Times New Roman" w:cs="Times New Roman"/>
        </w:rPr>
        <w:t xml:space="preserve">da data final do período de adimplemento a que se referir, </w:t>
      </w:r>
      <w:r w:rsidRPr="00E468D1">
        <w:rPr>
          <w:rFonts w:ascii="Times New Roman" w:hAnsi="Times New Roman" w:cs="Times New Roman"/>
          <w:lang w:eastAsia="en-US"/>
        </w:rPr>
        <w:t xml:space="preserve">através de ordem bancária, para crédito em banco, agência e </w:t>
      </w:r>
      <w:r w:rsidR="0064192C" w:rsidRPr="00E468D1">
        <w:rPr>
          <w:rFonts w:ascii="Times New Roman" w:hAnsi="Times New Roman" w:cs="Times New Roman"/>
          <w:lang w:eastAsia="en-US"/>
        </w:rPr>
        <w:t>conta corrente</w:t>
      </w:r>
      <w:r w:rsidRPr="00E468D1">
        <w:rPr>
          <w:rFonts w:ascii="Times New Roman" w:hAnsi="Times New Roman" w:cs="Times New Roman"/>
          <w:lang w:eastAsia="en-US"/>
        </w:rPr>
        <w:t xml:space="preserve"> indicados pelo contratado.</w:t>
      </w:r>
    </w:p>
    <w:p w14:paraId="4C3F8F56" w14:textId="4CFB69DE" w:rsidR="00552681" w:rsidRPr="00E468D1" w:rsidRDefault="00CA24FB" w:rsidP="00597CC1">
      <w:pPr>
        <w:numPr>
          <w:ilvl w:val="1"/>
          <w:numId w:val="1"/>
        </w:numPr>
        <w:spacing w:before="120" w:after="120" w:line="276" w:lineRule="auto"/>
        <w:ind w:left="425" w:firstLine="0"/>
        <w:jc w:val="both"/>
        <w:rPr>
          <w:rFonts w:ascii="Times New Roman" w:hAnsi="Times New Roman" w:cs="Times New Roman"/>
        </w:rPr>
      </w:pPr>
      <w:r w:rsidRPr="00E468D1">
        <w:rPr>
          <w:rFonts w:ascii="Times New Roman" w:hAnsi="Times New Roman" w:cs="Times New Roman"/>
          <w:lang w:eastAsia="en-US"/>
        </w:rPr>
        <w:t xml:space="preserve">Os pagamentos decorrentes de despesas cujos valores não ultrapassem o limite </w:t>
      </w:r>
      <w:r w:rsidRPr="00E468D1">
        <w:rPr>
          <w:rFonts w:ascii="Times New Roman" w:hAnsi="Times New Roman" w:cs="Times New Roman"/>
        </w:rPr>
        <w:t>de que trata o inciso II do art. 24</w:t>
      </w:r>
      <w:r w:rsidRPr="00E468D1">
        <w:rPr>
          <w:rFonts w:ascii="Times New Roman" w:hAnsi="Times New Roman" w:cs="Times New Roman"/>
          <w:lang w:eastAsia="en-US"/>
        </w:rPr>
        <w:t xml:space="preserve"> da Lei 8.666, de 1993, deverão ser efetuados no prazo de até 5 (cinco) dias úteis, contados da data da apresentação da Nota Fiscal, nos termos do art. 5º, § 3º, da Lei nº 8.666, de 1993.</w:t>
      </w:r>
    </w:p>
    <w:p w14:paraId="4C3F8F57" w14:textId="77777777" w:rsidR="00150A22" w:rsidRPr="00E468D1" w:rsidRDefault="00150A22" w:rsidP="00597CC1">
      <w:pPr>
        <w:numPr>
          <w:ilvl w:val="1"/>
          <w:numId w:val="1"/>
        </w:numPr>
        <w:spacing w:before="120" w:after="120" w:line="276" w:lineRule="auto"/>
        <w:ind w:left="425" w:firstLine="0"/>
        <w:jc w:val="both"/>
        <w:rPr>
          <w:rFonts w:ascii="Times New Roman" w:hAnsi="Times New Roman" w:cs="Times New Roman"/>
        </w:rPr>
      </w:pPr>
      <w:r w:rsidRPr="00E468D1">
        <w:rPr>
          <w:rFonts w:ascii="Times New Roman" w:hAnsi="Times New Roman" w:cs="Times New Roman"/>
        </w:rPr>
        <w:t>O pagamento somente será autorizado depois de efetuado o “atesto” pelo servidor competente na nota fiscal apresentada.</w:t>
      </w:r>
    </w:p>
    <w:p w14:paraId="4C3F8F58" w14:textId="77777777" w:rsidR="00552681" w:rsidRPr="00E468D1" w:rsidRDefault="003B716B" w:rsidP="00597CC1">
      <w:pPr>
        <w:numPr>
          <w:ilvl w:val="1"/>
          <w:numId w:val="1"/>
        </w:numPr>
        <w:spacing w:before="120" w:after="120" w:line="276" w:lineRule="auto"/>
        <w:ind w:left="425" w:firstLine="0"/>
        <w:jc w:val="both"/>
        <w:rPr>
          <w:rFonts w:ascii="Times New Roman" w:hAnsi="Times New Roman" w:cs="Times New Roman"/>
        </w:rPr>
      </w:pPr>
      <w:r w:rsidRPr="00E468D1">
        <w:rPr>
          <w:rFonts w:ascii="Times New Roman" w:hAnsi="Times New Roman" w:cs="Times New Roman"/>
          <w:lang w:eastAsia="en-US"/>
        </w:rPr>
        <w:t xml:space="preserve"> </w:t>
      </w:r>
      <w:r w:rsidR="00CA24FB" w:rsidRPr="00E468D1">
        <w:rPr>
          <w:rFonts w:ascii="Times New Roman" w:hAnsi="Times New Roman" w:cs="Times New Roman"/>
          <w:lang w:eastAsia="en-US"/>
        </w:rPr>
        <w:t xml:space="preserve">Havendo erro na apresentação da Nota Fiscal ou dos documentos pertinentes à contratação, ou, ainda, circunstância que impeça a liquidação da despesa, como, por exemplo, </w:t>
      </w:r>
      <w:r w:rsidR="00CA24FB" w:rsidRPr="00E468D1">
        <w:rPr>
          <w:rFonts w:ascii="Times New Roman" w:hAnsi="Times New Roman" w:cs="Times New Roman"/>
        </w:rPr>
        <w:t>obrigação financeira pendente, decorrente de penalidade imposta ou inadimplência,</w:t>
      </w:r>
      <w:r w:rsidR="00CA24FB" w:rsidRPr="00E468D1">
        <w:rPr>
          <w:rFonts w:ascii="Times New Roman" w:hAnsi="Times New Roman" w:cs="Times New Roman"/>
          <w:lang w:eastAsia="en-US"/>
        </w:rPr>
        <w:t xml:space="preserve"> o pagamento ficará sobrestado até que a </w:t>
      </w:r>
      <w:r w:rsidR="001C2C97" w:rsidRPr="00E468D1">
        <w:rPr>
          <w:rFonts w:ascii="Times New Roman" w:hAnsi="Times New Roman" w:cs="Times New Roman"/>
          <w:lang w:eastAsia="en-US"/>
        </w:rPr>
        <w:t>Contratada</w:t>
      </w:r>
      <w:r w:rsidR="00CA24FB" w:rsidRPr="00E468D1">
        <w:rPr>
          <w:rFonts w:ascii="Times New Roman" w:hAnsi="Times New Roman" w:cs="Times New Roman"/>
          <w:lang w:eastAsia="en-US"/>
        </w:rPr>
        <w:t xml:space="preserve"> providencie as medidas saneadoras. Nesta hipótese, o prazo para pagamento iniciar-se-á após a comprovação da regularização da situação, não acarretando qualquer ônus para a </w:t>
      </w:r>
      <w:r w:rsidR="001C2C97" w:rsidRPr="00E468D1">
        <w:rPr>
          <w:rFonts w:ascii="Times New Roman" w:hAnsi="Times New Roman" w:cs="Times New Roman"/>
          <w:lang w:eastAsia="en-US"/>
        </w:rPr>
        <w:t>Contratante</w:t>
      </w:r>
      <w:r w:rsidR="00552681" w:rsidRPr="00E468D1">
        <w:rPr>
          <w:rFonts w:ascii="Times New Roman" w:hAnsi="Times New Roman" w:cs="Times New Roman"/>
          <w:lang w:eastAsia="en-US"/>
        </w:rPr>
        <w:t>.</w:t>
      </w:r>
    </w:p>
    <w:p w14:paraId="4C3F8F59" w14:textId="77777777" w:rsidR="00CA24FB" w:rsidRPr="00E468D1" w:rsidRDefault="00CA24FB" w:rsidP="00597CC1">
      <w:pPr>
        <w:numPr>
          <w:ilvl w:val="1"/>
          <w:numId w:val="1"/>
        </w:numPr>
        <w:spacing w:before="120" w:after="120" w:line="276" w:lineRule="auto"/>
        <w:ind w:left="425" w:firstLine="0"/>
        <w:jc w:val="both"/>
        <w:rPr>
          <w:rFonts w:ascii="Times New Roman" w:hAnsi="Times New Roman" w:cs="Times New Roman"/>
        </w:rPr>
      </w:pPr>
      <w:r w:rsidRPr="00E468D1">
        <w:rPr>
          <w:rFonts w:ascii="Times New Roman" w:hAnsi="Times New Roman" w:cs="Times New Roman"/>
        </w:rPr>
        <w:t xml:space="preserve">Será considerada data do pagamento o dia </w:t>
      </w:r>
      <w:r w:rsidRPr="00E468D1">
        <w:rPr>
          <w:rFonts w:ascii="Times New Roman" w:hAnsi="Times New Roman" w:cs="Times New Roman"/>
          <w:lang w:eastAsia="en-US"/>
        </w:rPr>
        <w:t>em que constar como emitida a ordem bancária para pagamento.</w:t>
      </w:r>
    </w:p>
    <w:p w14:paraId="4C3F8F5A" w14:textId="77777777" w:rsidR="00150A22" w:rsidRPr="00E468D1" w:rsidRDefault="00150A22" w:rsidP="00597CC1">
      <w:pPr>
        <w:pStyle w:val="PargrafodaLista"/>
        <w:numPr>
          <w:ilvl w:val="1"/>
          <w:numId w:val="1"/>
        </w:numPr>
        <w:spacing w:before="120" w:after="120" w:line="276" w:lineRule="auto"/>
        <w:ind w:left="425" w:firstLine="0"/>
        <w:contextualSpacing w:val="0"/>
        <w:jc w:val="both"/>
        <w:rPr>
          <w:rFonts w:ascii="Times New Roman" w:hAnsi="Times New Roman" w:cs="Times New Roman"/>
        </w:rPr>
      </w:pPr>
      <w:r w:rsidRPr="00E468D1">
        <w:rPr>
          <w:rFonts w:ascii="Times New Roman" w:hAnsi="Times New Roman" w:cs="Times New Roman"/>
          <w:lang w:eastAsia="en-US"/>
        </w:rPr>
        <w:t xml:space="preserve">Antes de cada pagamento à contratada, será realizada consulta ao SICAF para verificar a manutenção das condições de habilitação exigidas no edital. </w:t>
      </w:r>
    </w:p>
    <w:p w14:paraId="4C3F8F5B" w14:textId="77777777" w:rsidR="00150A22" w:rsidRPr="00E468D1" w:rsidRDefault="00150A22" w:rsidP="00EB4E38">
      <w:pPr>
        <w:pStyle w:val="PargrafodaLista"/>
        <w:numPr>
          <w:ilvl w:val="1"/>
          <w:numId w:val="1"/>
        </w:numPr>
        <w:spacing w:before="120" w:after="120" w:line="276" w:lineRule="auto"/>
        <w:ind w:left="-567" w:firstLine="0"/>
        <w:contextualSpacing w:val="0"/>
        <w:jc w:val="both"/>
        <w:rPr>
          <w:rFonts w:ascii="Times New Roman" w:hAnsi="Times New Roman" w:cs="Times New Roman"/>
        </w:rPr>
      </w:pPr>
      <w:r w:rsidRPr="00E468D1">
        <w:rPr>
          <w:rFonts w:ascii="Times New Roman" w:hAnsi="Times New Roman" w:cs="Times New Roman"/>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14:paraId="4C3F8F5C" w14:textId="77777777" w:rsidR="00150A22" w:rsidRPr="00E468D1" w:rsidRDefault="00150A22" w:rsidP="00597CC1">
      <w:pPr>
        <w:pStyle w:val="PargrafodaLista"/>
        <w:numPr>
          <w:ilvl w:val="1"/>
          <w:numId w:val="1"/>
        </w:numPr>
        <w:spacing w:before="120" w:after="120" w:line="276" w:lineRule="auto"/>
        <w:ind w:left="425" w:firstLine="0"/>
        <w:contextualSpacing w:val="0"/>
        <w:jc w:val="both"/>
        <w:rPr>
          <w:rFonts w:ascii="Times New Roman" w:hAnsi="Times New Roman" w:cs="Times New Roman"/>
        </w:rPr>
      </w:pPr>
      <w:r w:rsidRPr="00E468D1">
        <w:rPr>
          <w:rFonts w:ascii="Times New Roman" w:hAnsi="Times New Roman" w:cs="Times New Roman"/>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w:t>
      </w:r>
      <w:r w:rsidRPr="00E468D1">
        <w:rPr>
          <w:rFonts w:ascii="Times New Roman" w:hAnsi="Times New Roman" w:cs="Times New Roman"/>
          <w:lang w:eastAsia="en-US"/>
        </w:rPr>
        <w:lastRenderedPageBreak/>
        <w:t xml:space="preserve">a ser efetuado, para que sejam acionados os meios pertinentes e necessários para garantir o recebimento de seus créditos.  </w:t>
      </w:r>
    </w:p>
    <w:p w14:paraId="4C3F8F5D" w14:textId="77777777" w:rsidR="00150A22" w:rsidRPr="00E468D1" w:rsidRDefault="00150A22" w:rsidP="00597CC1">
      <w:pPr>
        <w:pStyle w:val="PargrafodaLista"/>
        <w:numPr>
          <w:ilvl w:val="1"/>
          <w:numId w:val="1"/>
        </w:numPr>
        <w:spacing w:before="120" w:after="120" w:line="276" w:lineRule="auto"/>
        <w:ind w:left="425" w:firstLine="0"/>
        <w:contextualSpacing w:val="0"/>
        <w:jc w:val="both"/>
        <w:rPr>
          <w:rFonts w:ascii="Times New Roman" w:hAnsi="Times New Roman" w:cs="Times New Roman"/>
        </w:rPr>
      </w:pPr>
      <w:r w:rsidRPr="00E468D1">
        <w:rPr>
          <w:rFonts w:ascii="Times New Roman" w:hAnsi="Times New Roman" w:cs="Times New Roman"/>
          <w:lang w:eastAsia="en-US"/>
        </w:rPr>
        <w:t xml:space="preserve">Persistindo a irregularidade, a contratante deverá adotar as medidas necessárias à rescisão contratual nos autos do processo administrativo correspondente, assegurada à contratada a ampla defesa. </w:t>
      </w:r>
    </w:p>
    <w:p w14:paraId="4C3F8F5E" w14:textId="77777777" w:rsidR="00150A22" w:rsidRPr="00E468D1" w:rsidRDefault="00150A22" w:rsidP="00597CC1">
      <w:pPr>
        <w:pStyle w:val="PargrafodaLista"/>
        <w:numPr>
          <w:ilvl w:val="1"/>
          <w:numId w:val="1"/>
        </w:numPr>
        <w:spacing w:before="120" w:after="120" w:line="276" w:lineRule="auto"/>
        <w:ind w:left="425" w:firstLine="0"/>
        <w:contextualSpacing w:val="0"/>
        <w:jc w:val="both"/>
        <w:rPr>
          <w:rFonts w:ascii="Times New Roman" w:hAnsi="Times New Roman" w:cs="Times New Roman"/>
        </w:rPr>
      </w:pPr>
      <w:r w:rsidRPr="00E468D1">
        <w:rPr>
          <w:rFonts w:ascii="Times New Roman" w:hAnsi="Times New Roman" w:cs="Times New Roman"/>
          <w:lang w:eastAsia="en-US"/>
        </w:rPr>
        <w:t xml:space="preserve">Havendo a efetiva execução do objeto, os pagamentos serão realizados normalmente, até que se decida pela rescisão do contrato, caso a contratada não regularize sua situação junto ao SICAF.  </w:t>
      </w:r>
    </w:p>
    <w:p w14:paraId="4C3F8F5F" w14:textId="77777777" w:rsidR="00150A22" w:rsidRPr="00E468D1" w:rsidRDefault="00150A22" w:rsidP="00597CC1">
      <w:pPr>
        <w:numPr>
          <w:ilvl w:val="1"/>
          <w:numId w:val="1"/>
        </w:numPr>
        <w:spacing w:before="120" w:after="120" w:line="276" w:lineRule="auto"/>
        <w:ind w:left="425" w:firstLine="0"/>
        <w:jc w:val="both"/>
        <w:rPr>
          <w:rFonts w:ascii="Times New Roman" w:hAnsi="Times New Roman" w:cs="Times New Roman"/>
        </w:rPr>
      </w:pPr>
      <w:r w:rsidRPr="00E468D1">
        <w:rPr>
          <w:rFonts w:ascii="Times New Roman" w:hAnsi="Times New Roman" w:cs="Times New Roman"/>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14:paraId="4C3F8F60" w14:textId="77777777" w:rsidR="001C2C97" w:rsidRPr="00E468D1" w:rsidRDefault="003B716B" w:rsidP="00597CC1">
      <w:pPr>
        <w:numPr>
          <w:ilvl w:val="1"/>
          <w:numId w:val="1"/>
        </w:numPr>
        <w:spacing w:before="120" w:after="120" w:line="276" w:lineRule="auto"/>
        <w:ind w:left="425" w:firstLine="0"/>
        <w:jc w:val="both"/>
        <w:rPr>
          <w:rFonts w:ascii="Times New Roman" w:hAnsi="Times New Roman" w:cs="Times New Roman"/>
        </w:rPr>
      </w:pPr>
      <w:r w:rsidRPr="00E468D1">
        <w:rPr>
          <w:rFonts w:ascii="Times New Roman" w:hAnsi="Times New Roman" w:cs="Times New Roman"/>
        </w:rPr>
        <w:t xml:space="preserve"> </w:t>
      </w:r>
      <w:r w:rsidR="001C2C97" w:rsidRPr="00E468D1">
        <w:rPr>
          <w:rFonts w:ascii="Times New Roman" w:hAnsi="Times New Roman" w:cs="Times New Roman"/>
        </w:rPr>
        <w:t>Quando do pagamento, será efetuada a retenção tributária prevista na legislação aplicável.</w:t>
      </w:r>
    </w:p>
    <w:p w14:paraId="4C3F8F61" w14:textId="77777777" w:rsidR="001C2C97" w:rsidRPr="00E468D1" w:rsidRDefault="001C2C97" w:rsidP="00597CC1">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rPr>
      </w:pPr>
      <w:r w:rsidRPr="00E468D1">
        <w:rPr>
          <w:rFonts w:ascii="Times New Roman" w:hAnsi="Times New Roman" w:cs="Times New Roman"/>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4C3F8F62" w14:textId="221EB4B0" w:rsidR="00CA24FB" w:rsidRPr="00E468D1" w:rsidRDefault="00CA24FB" w:rsidP="00EB4E38">
      <w:pPr>
        <w:numPr>
          <w:ilvl w:val="1"/>
          <w:numId w:val="1"/>
        </w:numPr>
        <w:spacing w:before="120" w:after="120" w:line="276" w:lineRule="auto"/>
        <w:ind w:left="-567" w:firstLine="0"/>
        <w:jc w:val="both"/>
        <w:rPr>
          <w:rFonts w:ascii="Times New Roman" w:hAnsi="Times New Roman" w:cs="Times New Roman"/>
        </w:rPr>
      </w:pPr>
      <w:r w:rsidRPr="00E468D1">
        <w:rPr>
          <w:rFonts w:ascii="Times New Roman" w:hAnsi="Times New Roman" w:cs="Times New Roman"/>
        </w:rPr>
        <w:t xml:space="preserve">Nos casos de eventuais atrasos de pagamento, desde que a </w:t>
      </w:r>
      <w:r w:rsidR="001C2C97" w:rsidRPr="00E468D1">
        <w:rPr>
          <w:rFonts w:ascii="Times New Roman" w:hAnsi="Times New Roman" w:cs="Times New Roman"/>
        </w:rPr>
        <w:t>C</w:t>
      </w:r>
      <w:r w:rsidR="00A37DC5" w:rsidRPr="00E468D1">
        <w:rPr>
          <w:rFonts w:ascii="Times New Roman" w:hAnsi="Times New Roman" w:cs="Times New Roman"/>
        </w:rPr>
        <w:t>ontratada</w:t>
      </w:r>
      <w:r w:rsidRPr="00E468D1">
        <w:rPr>
          <w:rFonts w:ascii="Times New Roman" w:hAnsi="Times New Roman" w:cs="Times New Roman"/>
        </w:rPr>
        <w:t xml:space="preserve"> não tenha concorrido, de alguma forma, para tanto, fica convencionado que a taxa de compensação financeira devida pelo </w:t>
      </w:r>
      <w:r w:rsidR="001C2C97" w:rsidRPr="00E468D1">
        <w:rPr>
          <w:rFonts w:ascii="Times New Roman" w:hAnsi="Times New Roman" w:cs="Times New Roman"/>
        </w:rPr>
        <w:t>C</w:t>
      </w:r>
      <w:r w:rsidR="00A37DC5" w:rsidRPr="00E468D1">
        <w:rPr>
          <w:rFonts w:ascii="Times New Roman" w:hAnsi="Times New Roman" w:cs="Times New Roman"/>
        </w:rPr>
        <w:t>ontratante</w:t>
      </w:r>
      <w:r w:rsidR="009661BE" w:rsidRPr="00E468D1">
        <w:rPr>
          <w:rFonts w:ascii="Times New Roman" w:hAnsi="Times New Roman" w:cs="Times New Roman"/>
        </w:rPr>
        <w:t xml:space="preserve">, entre a data do vencimento </w:t>
      </w:r>
      <w:r w:rsidRPr="00E468D1">
        <w:rPr>
          <w:rFonts w:ascii="Times New Roman" w:hAnsi="Times New Roman" w:cs="Times New Roman"/>
        </w:rPr>
        <w:t>e o efetivo adimplemento da parcela, é calculada mediante a aplicação da seguinte fórmula:</w:t>
      </w:r>
    </w:p>
    <w:p w14:paraId="4C3F8F63" w14:textId="77777777" w:rsidR="00CA24FB" w:rsidRPr="00E468D1" w:rsidRDefault="00CA24FB" w:rsidP="0064192C">
      <w:pPr>
        <w:tabs>
          <w:tab w:val="left" w:pos="1701"/>
        </w:tabs>
        <w:spacing w:before="120" w:after="120" w:line="276" w:lineRule="auto"/>
        <w:ind w:left="425"/>
        <w:jc w:val="both"/>
        <w:rPr>
          <w:rFonts w:ascii="Times New Roman" w:hAnsi="Times New Roman" w:cs="Times New Roman"/>
        </w:rPr>
      </w:pPr>
      <w:r w:rsidRPr="00E468D1">
        <w:rPr>
          <w:rFonts w:ascii="Times New Roman" w:hAnsi="Times New Roman" w:cs="Times New Roman"/>
        </w:rPr>
        <w:t>EM = I x N x VP, sendo:</w:t>
      </w:r>
    </w:p>
    <w:p w14:paraId="4C3F8F64" w14:textId="77777777" w:rsidR="00CA24FB" w:rsidRPr="00E468D1" w:rsidRDefault="00CA24FB" w:rsidP="0064192C">
      <w:pPr>
        <w:tabs>
          <w:tab w:val="left" w:pos="1701"/>
        </w:tabs>
        <w:spacing w:before="120" w:after="120" w:line="276" w:lineRule="auto"/>
        <w:ind w:left="425"/>
        <w:jc w:val="both"/>
        <w:rPr>
          <w:rFonts w:ascii="Times New Roman" w:hAnsi="Times New Roman" w:cs="Times New Roman"/>
          <w:snapToGrid w:val="0"/>
        </w:rPr>
      </w:pPr>
      <w:r w:rsidRPr="00E468D1">
        <w:rPr>
          <w:rFonts w:ascii="Times New Roman" w:hAnsi="Times New Roman" w:cs="Times New Roman"/>
          <w:snapToGrid w:val="0"/>
        </w:rPr>
        <w:t>EM = Encargos moratórios;</w:t>
      </w:r>
    </w:p>
    <w:p w14:paraId="4C3F8F65" w14:textId="77777777" w:rsidR="00CA24FB" w:rsidRPr="00E468D1" w:rsidRDefault="00CA24FB" w:rsidP="0064192C">
      <w:pPr>
        <w:tabs>
          <w:tab w:val="left" w:pos="1701"/>
        </w:tabs>
        <w:spacing w:before="120" w:after="120" w:line="276" w:lineRule="auto"/>
        <w:ind w:left="425"/>
        <w:jc w:val="both"/>
        <w:rPr>
          <w:rFonts w:ascii="Times New Roman" w:hAnsi="Times New Roman" w:cs="Times New Roman"/>
        </w:rPr>
      </w:pPr>
      <w:r w:rsidRPr="00E468D1">
        <w:rPr>
          <w:rFonts w:ascii="Times New Roman" w:hAnsi="Times New Roman" w:cs="Times New Roman"/>
        </w:rPr>
        <w:t>N = Número de dias entre a data prevista para o pagamento e a do efetivo pagamento;</w:t>
      </w:r>
    </w:p>
    <w:p w14:paraId="4C3F8F66" w14:textId="77777777" w:rsidR="00CA24FB" w:rsidRPr="00E468D1" w:rsidRDefault="00CA24FB" w:rsidP="0064192C">
      <w:pPr>
        <w:tabs>
          <w:tab w:val="left" w:pos="1701"/>
        </w:tabs>
        <w:spacing w:before="120" w:after="120" w:line="276" w:lineRule="auto"/>
        <w:ind w:left="425"/>
        <w:jc w:val="both"/>
        <w:rPr>
          <w:rFonts w:ascii="Times New Roman" w:hAnsi="Times New Roman" w:cs="Times New Roman"/>
        </w:rPr>
      </w:pPr>
      <w:r w:rsidRPr="00E468D1">
        <w:rPr>
          <w:rFonts w:ascii="Times New Roman" w:hAnsi="Times New Roman" w:cs="Times New Roman"/>
        </w:rPr>
        <w:t>VP = Valor da parcela a ser paga.</w:t>
      </w:r>
    </w:p>
    <w:p w14:paraId="4C3F8F67" w14:textId="77777777" w:rsidR="00CA24FB" w:rsidRPr="00E468D1" w:rsidRDefault="00CA24FB" w:rsidP="0064192C">
      <w:pPr>
        <w:tabs>
          <w:tab w:val="left" w:pos="1701"/>
        </w:tabs>
        <w:spacing w:before="120" w:after="120" w:line="276" w:lineRule="auto"/>
        <w:ind w:left="425"/>
        <w:jc w:val="both"/>
        <w:rPr>
          <w:rFonts w:ascii="Times New Roman" w:hAnsi="Times New Roman" w:cs="Times New Roman"/>
        </w:rPr>
      </w:pPr>
      <w:r w:rsidRPr="00E468D1">
        <w:rPr>
          <w:rFonts w:ascii="Times New Roman" w:hAnsi="Times New Roman" w:cs="Times New Roman"/>
          <w:snapToGrid w:val="0"/>
        </w:rPr>
        <w:t xml:space="preserve">I = Índice de compensação financeira = </w:t>
      </w:r>
      <w:r w:rsidRPr="00E468D1">
        <w:rPr>
          <w:rFonts w:ascii="Times New Roman" w:hAnsi="Times New Roman" w:cs="Times New Roman"/>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50"/>
        <w:gridCol w:w="442"/>
        <w:gridCol w:w="1247"/>
        <w:gridCol w:w="4807"/>
      </w:tblGrid>
      <w:tr w:rsidR="002A32D1" w:rsidRPr="00E468D1" w14:paraId="4C3F8F6D" w14:textId="77777777" w:rsidTr="00E27977">
        <w:tc>
          <w:tcPr>
            <w:tcW w:w="2214" w:type="dxa"/>
            <w:vMerge w:val="restart"/>
            <w:vAlign w:val="center"/>
          </w:tcPr>
          <w:p w14:paraId="4C3F8F68" w14:textId="77777777" w:rsidR="00D97BCD" w:rsidRPr="00E468D1" w:rsidRDefault="00D97BCD" w:rsidP="00BE77F3">
            <w:pPr>
              <w:tabs>
                <w:tab w:val="left" w:pos="1701"/>
              </w:tabs>
              <w:jc w:val="center"/>
              <w:rPr>
                <w:rFonts w:ascii="Times New Roman" w:hAnsi="Times New Roman" w:cs="Times New Roman"/>
              </w:rPr>
            </w:pPr>
            <w:r w:rsidRPr="00E468D1">
              <w:rPr>
                <w:rFonts w:ascii="Times New Roman" w:hAnsi="Times New Roman" w:cs="Times New Roman"/>
              </w:rPr>
              <w:t>I = (TX)</w:t>
            </w:r>
          </w:p>
        </w:tc>
        <w:tc>
          <w:tcPr>
            <w:tcW w:w="446" w:type="dxa"/>
            <w:vMerge w:val="restart"/>
            <w:vAlign w:val="center"/>
          </w:tcPr>
          <w:p w14:paraId="4C3F8F69" w14:textId="77777777" w:rsidR="00D97BCD" w:rsidRPr="00E468D1" w:rsidRDefault="00D97BCD" w:rsidP="00BE77F3">
            <w:pPr>
              <w:tabs>
                <w:tab w:val="left" w:pos="1701"/>
              </w:tabs>
              <w:rPr>
                <w:rFonts w:ascii="Times New Roman" w:hAnsi="Times New Roman" w:cs="Times New Roman"/>
              </w:rPr>
            </w:pPr>
            <w:r w:rsidRPr="00E468D1">
              <w:rPr>
                <w:rFonts w:ascii="Times New Roman" w:hAnsi="Times New Roman" w:cs="Times New Roman"/>
              </w:rPr>
              <w:t xml:space="preserve">I = </w:t>
            </w:r>
          </w:p>
        </w:tc>
        <w:tc>
          <w:tcPr>
            <w:tcW w:w="1276" w:type="dxa"/>
            <w:tcBorders>
              <w:bottom w:val="single" w:sz="4" w:space="0" w:color="auto"/>
            </w:tcBorders>
          </w:tcPr>
          <w:p w14:paraId="4C3F8F6A" w14:textId="77777777" w:rsidR="00D97BCD" w:rsidRPr="00E468D1" w:rsidRDefault="00D97BCD" w:rsidP="00BE77F3">
            <w:pPr>
              <w:tabs>
                <w:tab w:val="left" w:pos="1701"/>
              </w:tabs>
              <w:jc w:val="center"/>
              <w:rPr>
                <w:rFonts w:ascii="Times New Roman" w:hAnsi="Times New Roman" w:cs="Times New Roman"/>
              </w:rPr>
            </w:pPr>
            <w:r w:rsidRPr="00E468D1">
              <w:rPr>
                <w:rFonts w:ascii="Times New Roman" w:hAnsi="Times New Roman" w:cs="Times New Roman"/>
              </w:rPr>
              <w:t>( 6 / 100 )</w:t>
            </w:r>
          </w:p>
        </w:tc>
        <w:tc>
          <w:tcPr>
            <w:tcW w:w="4926" w:type="dxa"/>
            <w:vMerge w:val="restart"/>
            <w:vAlign w:val="center"/>
          </w:tcPr>
          <w:p w14:paraId="4C3F8F6B" w14:textId="77777777" w:rsidR="00D97BCD" w:rsidRPr="00E468D1" w:rsidRDefault="00D97BCD" w:rsidP="00BE77F3">
            <w:pPr>
              <w:tabs>
                <w:tab w:val="left" w:pos="1701"/>
              </w:tabs>
              <w:ind w:left="742"/>
              <w:rPr>
                <w:rFonts w:ascii="Times New Roman" w:hAnsi="Times New Roman" w:cs="Times New Roman"/>
              </w:rPr>
            </w:pPr>
            <w:r w:rsidRPr="00E468D1">
              <w:rPr>
                <w:rFonts w:ascii="Times New Roman" w:hAnsi="Times New Roman" w:cs="Times New Roman"/>
              </w:rPr>
              <w:t>I = 0,00016438</w:t>
            </w:r>
          </w:p>
          <w:p w14:paraId="4C3F8F6C" w14:textId="77777777" w:rsidR="00D97BCD" w:rsidRPr="00E468D1" w:rsidRDefault="00D97BCD" w:rsidP="00BE77F3">
            <w:pPr>
              <w:tabs>
                <w:tab w:val="left" w:pos="1701"/>
              </w:tabs>
              <w:ind w:left="742"/>
              <w:rPr>
                <w:rFonts w:ascii="Times New Roman" w:hAnsi="Times New Roman" w:cs="Times New Roman"/>
              </w:rPr>
            </w:pPr>
            <w:r w:rsidRPr="00E468D1">
              <w:rPr>
                <w:rFonts w:ascii="Times New Roman" w:hAnsi="Times New Roman" w:cs="Times New Roman"/>
              </w:rPr>
              <w:t>TX = Percentual da taxa anual = 6%</w:t>
            </w:r>
          </w:p>
        </w:tc>
      </w:tr>
      <w:tr w:rsidR="002A32D1" w:rsidRPr="00E468D1" w14:paraId="4C3F8F72" w14:textId="77777777" w:rsidTr="00E27977">
        <w:tc>
          <w:tcPr>
            <w:tcW w:w="2214" w:type="dxa"/>
            <w:vMerge/>
          </w:tcPr>
          <w:p w14:paraId="4C3F8F6E" w14:textId="77777777" w:rsidR="00D97BCD" w:rsidRPr="00E468D1" w:rsidRDefault="00D97BCD" w:rsidP="00BE77F3">
            <w:pPr>
              <w:tabs>
                <w:tab w:val="left" w:pos="1701"/>
              </w:tabs>
              <w:jc w:val="both"/>
              <w:rPr>
                <w:rFonts w:ascii="Times New Roman" w:hAnsi="Times New Roman" w:cs="Times New Roman"/>
              </w:rPr>
            </w:pPr>
          </w:p>
        </w:tc>
        <w:tc>
          <w:tcPr>
            <w:tcW w:w="446" w:type="dxa"/>
            <w:vMerge/>
          </w:tcPr>
          <w:p w14:paraId="4C3F8F6F" w14:textId="77777777" w:rsidR="00D97BCD" w:rsidRPr="00E468D1" w:rsidRDefault="00D97BCD" w:rsidP="00BE77F3">
            <w:pPr>
              <w:tabs>
                <w:tab w:val="left" w:pos="1701"/>
              </w:tabs>
              <w:jc w:val="both"/>
              <w:rPr>
                <w:rFonts w:ascii="Times New Roman" w:hAnsi="Times New Roman" w:cs="Times New Roman"/>
              </w:rPr>
            </w:pPr>
          </w:p>
        </w:tc>
        <w:tc>
          <w:tcPr>
            <w:tcW w:w="1276" w:type="dxa"/>
            <w:tcBorders>
              <w:top w:val="single" w:sz="4" w:space="0" w:color="auto"/>
            </w:tcBorders>
          </w:tcPr>
          <w:p w14:paraId="4C3F8F70" w14:textId="77777777" w:rsidR="00D97BCD" w:rsidRPr="00E468D1" w:rsidRDefault="00D97BCD" w:rsidP="00BE77F3">
            <w:pPr>
              <w:tabs>
                <w:tab w:val="left" w:pos="1701"/>
              </w:tabs>
              <w:jc w:val="center"/>
              <w:rPr>
                <w:rFonts w:ascii="Times New Roman" w:hAnsi="Times New Roman" w:cs="Times New Roman"/>
              </w:rPr>
            </w:pPr>
            <w:r w:rsidRPr="00E468D1">
              <w:rPr>
                <w:rFonts w:ascii="Times New Roman" w:hAnsi="Times New Roman" w:cs="Times New Roman"/>
              </w:rPr>
              <w:t>365</w:t>
            </w:r>
          </w:p>
        </w:tc>
        <w:tc>
          <w:tcPr>
            <w:tcW w:w="4926" w:type="dxa"/>
            <w:vMerge/>
          </w:tcPr>
          <w:p w14:paraId="4C3F8F71" w14:textId="77777777" w:rsidR="00D97BCD" w:rsidRPr="00E468D1" w:rsidRDefault="00D97BCD" w:rsidP="00BE77F3">
            <w:pPr>
              <w:tabs>
                <w:tab w:val="left" w:pos="1701"/>
              </w:tabs>
              <w:jc w:val="both"/>
              <w:rPr>
                <w:rFonts w:ascii="Times New Roman" w:hAnsi="Times New Roman" w:cs="Times New Roman"/>
              </w:rPr>
            </w:pPr>
          </w:p>
        </w:tc>
      </w:tr>
    </w:tbl>
    <w:p w14:paraId="4C3F8F73" w14:textId="77777777" w:rsidR="0064192C" w:rsidRPr="00E468D1" w:rsidRDefault="0064192C" w:rsidP="0064192C">
      <w:pPr>
        <w:spacing w:after="120" w:line="276" w:lineRule="auto"/>
        <w:ind w:left="360" w:right="-17"/>
        <w:jc w:val="both"/>
        <w:rPr>
          <w:rFonts w:ascii="Times New Roman" w:hAnsi="Times New Roman" w:cs="Times New Roman"/>
          <w:b/>
        </w:rPr>
      </w:pPr>
    </w:p>
    <w:p w14:paraId="4C3F8F74" w14:textId="77777777" w:rsidR="00CA24FB" w:rsidRPr="00E468D1" w:rsidRDefault="00CA24FB" w:rsidP="00597CC1">
      <w:pPr>
        <w:numPr>
          <w:ilvl w:val="0"/>
          <w:numId w:val="1"/>
        </w:numPr>
        <w:spacing w:before="120" w:after="120" w:line="276" w:lineRule="auto"/>
        <w:ind w:left="0" w:firstLine="0"/>
        <w:jc w:val="both"/>
        <w:rPr>
          <w:rFonts w:ascii="Times New Roman" w:hAnsi="Times New Roman" w:cs="Times New Roman"/>
          <w:b/>
        </w:rPr>
      </w:pPr>
      <w:r w:rsidRPr="00E468D1">
        <w:rPr>
          <w:rFonts w:ascii="Times New Roman" w:hAnsi="Times New Roman" w:cs="Times New Roman"/>
          <w:b/>
        </w:rPr>
        <w:t>DAS SANÇÕES ADMINISTRATIVAS.</w:t>
      </w:r>
    </w:p>
    <w:p w14:paraId="16624E32" w14:textId="77777777" w:rsidR="009661BE" w:rsidRPr="00E468D1" w:rsidRDefault="009661BE" w:rsidP="009661BE">
      <w:pPr>
        <w:numPr>
          <w:ilvl w:val="1"/>
          <w:numId w:val="1"/>
        </w:numPr>
        <w:spacing w:before="120" w:after="120" w:line="276" w:lineRule="auto"/>
        <w:ind w:left="425" w:firstLine="0"/>
        <w:jc w:val="both"/>
        <w:rPr>
          <w:rFonts w:ascii="Times New Roman" w:hAnsi="Times New Roman" w:cs="Times New Roman"/>
        </w:rPr>
      </w:pPr>
      <w:r w:rsidRPr="00E468D1">
        <w:rPr>
          <w:rFonts w:ascii="Times New Roman" w:hAnsi="Times New Roman" w:cs="Times New Roman"/>
        </w:rPr>
        <w:t xml:space="preserve">Comete infração administrativa nos termos da Lei nº 8.666, de 1993 e da Lei nº 10.520, de </w:t>
      </w:r>
      <w:smartTag w:uri="urn:schemas-microsoft-com:office:smarttags" w:element="metricconverter">
        <w:smartTagPr>
          <w:attr w:name="ProductID" w:val="2002, a"/>
        </w:smartTagPr>
        <w:r w:rsidRPr="00E468D1">
          <w:rPr>
            <w:rFonts w:ascii="Times New Roman" w:hAnsi="Times New Roman" w:cs="Times New Roman"/>
          </w:rPr>
          <w:t>2002, a</w:t>
        </w:r>
      </w:smartTag>
      <w:r w:rsidRPr="00E468D1">
        <w:rPr>
          <w:rFonts w:ascii="Times New Roman" w:hAnsi="Times New Roman" w:cs="Times New Roman"/>
        </w:rPr>
        <w:t xml:space="preserve"> Contratada que:</w:t>
      </w:r>
    </w:p>
    <w:p w14:paraId="06D1862E" w14:textId="77777777" w:rsidR="009661BE" w:rsidRPr="00E468D1" w:rsidRDefault="009661BE" w:rsidP="009661BE">
      <w:pPr>
        <w:numPr>
          <w:ilvl w:val="2"/>
          <w:numId w:val="1"/>
        </w:numPr>
        <w:spacing w:before="120" w:after="120" w:line="276" w:lineRule="auto"/>
        <w:ind w:left="1134" w:firstLine="0"/>
        <w:jc w:val="both"/>
        <w:rPr>
          <w:rFonts w:ascii="Times New Roman" w:hAnsi="Times New Roman" w:cs="Times New Roman"/>
        </w:rPr>
      </w:pPr>
      <w:proofErr w:type="spellStart"/>
      <w:proofErr w:type="gramStart"/>
      <w:r w:rsidRPr="00E468D1">
        <w:rPr>
          <w:rFonts w:ascii="Times New Roman" w:hAnsi="Times New Roman" w:cs="Times New Roman"/>
        </w:rPr>
        <w:lastRenderedPageBreak/>
        <w:t>inexecutar</w:t>
      </w:r>
      <w:proofErr w:type="spellEnd"/>
      <w:proofErr w:type="gramEnd"/>
      <w:r w:rsidRPr="00E468D1">
        <w:rPr>
          <w:rFonts w:ascii="Times New Roman" w:hAnsi="Times New Roman" w:cs="Times New Roman"/>
        </w:rPr>
        <w:t xml:space="preserve"> total ou parcialmente qualquer das obrigações assumidas em decorrência da contratação;</w:t>
      </w:r>
    </w:p>
    <w:p w14:paraId="2F15424B" w14:textId="77777777" w:rsidR="009661BE" w:rsidRPr="00E468D1" w:rsidRDefault="009661BE" w:rsidP="009661BE">
      <w:pPr>
        <w:numPr>
          <w:ilvl w:val="2"/>
          <w:numId w:val="1"/>
        </w:numPr>
        <w:spacing w:before="120" w:after="120" w:line="276" w:lineRule="auto"/>
        <w:ind w:left="1134" w:firstLine="0"/>
        <w:jc w:val="both"/>
        <w:rPr>
          <w:rFonts w:ascii="Times New Roman" w:hAnsi="Times New Roman" w:cs="Times New Roman"/>
        </w:rPr>
      </w:pPr>
      <w:proofErr w:type="gramStart"/>
      <w:r w:rsidRPr="00E468D1">
        <w:rPr>
          <w:rFonts w:ascii="Times New Roman" w:hAnsi="Times New Roman" w:cs="Times New Roman"/>
        </w:rPr>
        <w:t>ensejar</w:t>
      </w:r>
      <w:proofErr w:type="gramEnd"/>
      <w:r w:rsidRPr="00E468D1">
        <w:rPr>
          <w:rFonts w:ascii="Times New Roman" w:hAnsi="Times New Roman" w:cs="Times New Roman"/>
        </w:rPr>
        <w:t xml:space="preserve"> o retardamento da execução do objeto;</w:t>
      </w:r>
    </w:p>
    <w:p w14:paraId="5D9CF7D5" w14:textId="77777777" w:rsidR="009661BE" w:rsidRPr="00E468D1" w:rsidRDefault="009661BE" w:rsidP="009661BE">
      <w:pPr>
        <w:numPr>
          <w:ilvl w:val="2"/>
          <w:numId w:val="1"/>
        </w:numPr>
        <w:spacing w:before="120" w:after="120" w:line="276" w:lineRule="auto"/>
        <w:ind w:left="1134" w:firstLine="0"/>
        <w:jc w:val="both"/>
        <w:rPr>
          <w:rFonts w:ascii="Times New Roman" w:hAnsi="Times New Roman" w:cs="Times New Roman"/>
        </w:rPr>
      </w:pPr>
      <w:proofErr w:type="gramStart"/>
      <w:r w:rsidRPr="00E468D1">
        <w:rPr>
          <w:rFonts w:ascii="Times New Roman" w:hAnsi="Times New Roman" w:cs="Times New Roman"/>
        </w:rPr>
        <w:t>fraudar</w:t>
      </w:r>
      <w:proofErr w:type="gramEnd"/>
      <w:r w:rsidRPr="00E468D1">
        <w:rPr>
          <w:rFonts w:ascii="Times New Roman" w:hAnsi="Times New Roman" w:cs="Times New Roman"/>
        </w:rPr>
        <w:t xml:space="preserve"> na execução do contrato;</w:t>
      </w:r>
    </w:p>
    <w:p w14:paraId="69DC963F" w14:textId="77777777" w:rsidR="009661BE" w:rsidRPr="00E468D1" w:rsidRDefault="009661BE" w:rsidP="009661BE">
      <w:pPr>
        <w:numPr>
          <w:ilvl w:val="2"/>
          <w:numId w:val="1"/>
        </w:numPr>
        <w:spacing w:before="120" w:after="120" w:line="276" w:lineRule="auto"/>
        <w:ind w:left="1134" w:firstLine="0"/>
        <w:jc w:val="both"/>
        <w:rPr>
          <w:rFonts w:ascii="Times New Roman" w:hAnsi="Times New Roman" w:cs="Times New Roman"/>
        </w:rPr>
      </w:pPr>
      <w:proofErr w:type="gramStart"/>
      <w:r w:rsidRPr="00E468D1">
        <w:rPr>
          <w:rFonts w:ascii="Times New Roman" w:hAnsi="Times New Roman" w:cs="Times New Roman"/>
        </w:rPr>
        <w:t>comportar</w:t>
      </w:r>
      <w:proofErr w:type="gramEnd"/>
      <w:r w:rsidRPr="00E468D1">
        <w:rPr>
          <w:rFonts w:ascii="Times New Roman" w:hAnsi="Times New Roman" w:cs="Times New Roman"/>
        </w:rPr>
        <w:t>-se de modo inidôneo;</w:t>
      </w:r>
    </w:p>
    <w:p w14:paraId="4E7CCFFE" w14:textId="77777777" w:rsidR="009661BE" w:rsidRPr="00E468D1" w:rsidRDefault="009661BE" w:rsidP="009661BE">
      <w:pPr>
        <w:numPr>
          <w:ilvl w:val="2"/>
          <w:numId w:val="1"/>
        </w:numPr>
        <w:spacing w:before="120" w:after="120" w:line="276" w:lineRule="auto"/>
        <w:ind w:left="1134" w:firstLine="0"/>
        <w:jc w:val="both"/>
        <w:rPr>
          <w:rFonts w:ascii="Times New Roman" w:hAnsi="Times New Roman" w:cs="Times New Roman"/>
        </w:rPr>
      </w:pPr>
      <w:proofErr w:type="gramStart"/>
      <w:r w:rsidRPr="00E468D1">
        <w:rPr>
          <w:rFonts w:ascii="Times New Roman" w:hAnsi="Times New Roman" w:cs="Times New Roman"/>
        </w:rPr>
        <w:t>cometer</w:t>
      </w:r>
      <w:proofErr w:type="gramEnd"/>
      <w:r w:rsidRPr="00E468D1">
        <w:rPr>
          <w:rFonts w:ascii="Times New Roman" w:hAnsi="Times New Roman" w:cs="Times New Roman"/>
        </w:rPr>
        <w:t xml:space="preserve"> fraude fiscal;</w:t>
      </w:r>
    </w:p>
    <w:p w14:paraId="25442CB3" w14:textId="77777777" w:rsidR="009661BE" w:rsidRPr="00E468D1" w:rsidRDefault="009661BE" w:rsidP="009661BE">
      <w:pPr>
        <w:numPr>
          <w:ilvl w:val="2"/>
          <w:numId w:val="1"/>
        </w:numPr>
        <w:spacing w:before="120" w:after="120" w:line="276" w:lineRule="auto"/>
        <w:ind w:left="1134" w:firstLine="0"/>
        <w:jc w:val="both"/>
        <w:rPr>
          <w:rFonts w:ascii="Times New Roman" w:hAnsi="Times New Roman" w:cs="Times New Roman"/>
        </w:rPr>
      </w:pPr>
      <w:proofErr w:type="gramStart"/>
      <w:r w:rsidRPr="00E468D1">
        <w:rPr>
          <w:rFonts w:ascii="Times New Roman" w:hAnsi="Times New Roman" w:cs="Times New Roman"/>
        </w:rPr>
        <w:t>não</w:t>
      </w:r>
      <w:proofErr w:type="gramEnd"/>
      <w:r w:rsidRPr="00E468D1">
        <w:rPr>
          <w:rFonts w:ascii="Times New Roman" w:hAnsi="Times New Roman" w:cs="Times New Roman"/>
        </w:rPr>
        <w:t xml:space="preserve"> mantiver a proposta.</w:t>
      </w:r>
    </w:p>
    <w:p w14:paraId="50289F57" w14:textId="77777777" w:rsidR="009661BE" w:rsidRPr="00E468D1" w:rsidRDefault="009661BE" w:rsidP="009661BE">
      <w:pPr>
        <w:numPr>
          <w:ilvl w:val="1"/>
          <w:numId w:val="1"/>
        </w:numPr>
        <w:spacing w:before="120" w:after="120" w:line="276" w:lineRule="auto"/>
        <w:ind w:left="425" w:firstLine="0"/>
        <w:jc w:val="both"/>
        <w:rPr>
          <w:rFonts w:ascii="Times New Roman" w:hAnsi="Times New Roman" w:cs="Times New Roman"/>
        </w:rPr>
      </w:pPr>
      <w:r w:rsidRPr="00E468D1">
        <w:rPr>
          <w:rFonts w:ascii="Times New Roman" w:hAnsi="Times New Roman" w:cs="Times New Roman"/>
        </w:rPr>
        <w:t>A Contratada que cometer qualquer das infrações discriminadas no subitem acima ficará sujeita, sem prejuízo da responsabilidade civil e criminal, às seguintes sanções:</w:t>
      </w:r>
    </w:p>
    <w:p w14:paraId="4175BB20" w14:textId="77777777" w:rsidR="009661BE" w:rsidRPr="00E468D1" w:rsidRDefault="009661BE" w:rsidP="009661BE">
      <w:pPr>
        <w:numPr>
          <w:ilvl w:val="2"/>
          <w:numId w:val="1"/>
        </w:numPr>
        <w:spacing w:before="120" w:after="120" w:line="276" w:lineRule="auto"/>
        <w:ind w:left="1134" w:firstLine="0"/>
        <w:jc w:val="both"/>
        <w:rPr>
          <w:rFonts w:ascii="Times New Roman" w:hAnsi="Times New Roman" w:cs="Times New Roman"/>
        </w:rPr>
      </w:pPr>
      <w:proofErr w:type="gramStart"/>
      <w:r w:rsidRPr="00E468D1">
        <w:rPr>
          <w:rFonts w:ascii="Times New Roman" w:hAnsi="Times New Roman" w:cs="Times New Roman"/>
        </w:rPr>
        <w:t>advertência</w:t>
      </w:r>
      <w:proofErr w:type="gramEnd"/>
      <w:r w:rsidRPr="00E468D1">
        <w:rPr>
          <w:rFonts w:ascii="Times New Roman" w:hAnsi="Times New Roman" w:cs="Times New Roman"/>
        </w:rPr>
        <w:t xml:space="preserve"> por faltas leves, assim entendidas aquelas que não acarretem prejuízos significativos para a Contratante;</w:t>
      </w:r>
    </w:p>
    <w:p w14:paraId="4715C0BD" w14:textId="77777777" w:rsidR="00DD0D65" w:rsidRPr="00E468D1" w:rsidRDefault="00DD0D65" w:rsidP="00DD0D65">
      <w:pPr>
        <w:numPr>
          <w:ilvl w:val="1"/>
          <w:numId w:val="1"/>
        </w:numPr>
        <w:spacing w:before="120" w:after="120" w:line="276" w:lineRule="auto"/>
        <w:ind w:left="425" w:firstLine="0"/>
        <w:jc w:val="both"/>
        <w:rPr>
          <w:rFonts w:ascii="Times New Roman" w:hAnsi="Times New Roman" w:cs="Times New Roman"/>
        </w:rPr>
      </w:pPr>
      <w:proofErr w:type="gramStart"/>
      <w:r w:rsidRPr="00E468D1">
        <w:rPr>
          <w:rFonts w:ascii="Times New Roman" w:hAnsi="Times New Roman" w:cs="Times New Roman"/>
        </w:rPr>
        <w:t>multa</w:t>
      </w:r>
      <w:proofErr w:type="gramEnd"/>
      <w:r w:rsidRPr="00E468D1">
        <w:rPr>
          <w:rFonts w:ascii="Times New Roman" w:hAnsi="Times New Roman" w:cs="Times New Roman"/>
        </w:rPr>
        <w:t xml:space="preserve"> moratória de </w:t>
      </w:r>
      <w:r w:rsidRPr="00E468D1">
        <w:rPr>
          <w:rFonts w:ascii="Times New Roman" w:hAnsi="Times New Roman" w:cs="Times New Roman"/>
          <w:u w:val="single"/>
        </w:rPr>
        <w:t>0,5</w:t>
      </w:r>
      <w:r w:rsidRPr="00E468D1">
        <w:rPr>
          <w:rFonts w:ascii="Times New Roman" w:hAnsi="Times New Roman" w:cs="Times New Roman"/>
        </w:rPr>
        <w:t xml:space="preserve"> % (</w:t>
      </w:r>
      <w:r w:rsidRPr="00E468D1">
        <w:rPr>
          <w:rFonts w:ascii="Times New Roman" w:hAnsi="Times New Roman" w:cs="Times New Roman"/>
          <w:u w:val="single"/>
        </w:rPr>
        <w:t>meio</w:t>
      </w:r>
      <w:r w:rsidRPr="00E468D1">
        <w:rPr>
          <w:rFonts w:ascii="Times New Roman" w:hAnsi="Times New Roman" w:cs="Times New Roman"/>
        </w:rPr>
        <w:t xml:space="preserve"> por cento) por dia de atraso injustificado sobre o valor da parcela inadimplida, até o limite de </w:t>
      </w:r>
      <w:r w:rsidRPr="00E468D1">
        <w:rPr>
          <w:rFonts w:ascii="Times New Roman" w:hAnsi="Times New Roman" w:cs="Times New Roman"/>
          <w:u w:val="single"/>
        </w:rPr>
        <w:t>30 (dias)</w:t>
      </w:r>
      <w:r w:rsidRPr="00E468D1">
        <w:rPr>
          <w:rFonts w:ascii="Times New Roman" w:hAnsi="Times New Roman" w:cs="Times New Roman"/>
        </w:rPr>
        <w:t xml:space="preserve"> dias;</w:t>
      </w:r>
    </w:p>
    <w:p w14:paraId="288FDAF8" w14:textId="77777777" w:rsidR="00DD0D65" w:rsidRPr="00E468D1" w:rsidRDefault="00DD0D65" w:rsidP="00DD0D65">
      <w:pPr>
        <w:numPr>
          <w:ilvl w:val="2"/>
          <w:numId w:val="1"/>
        </w:numPr>
        <w:spacing w:before="120" w:after="120" w:line="276" w:lineRule="auto"/>
        <w:ind w:left="1134" w:firstLine="0"/>
        <w:jc w:val="both"/>
        <w:rPr>
          <w:rFonts w:ascii="Times New Roman" w:hAnsi="Times New Roman" w:cs="Times New Roman"/>
        </w:rPr>
      </w:pPr>
      <w:proofErr w:type="gramStart"/>
      <w:r w:rsidRPr="00E468D1">
        <w:rPr>
          <w:rFonts w:ascii="Times New Roman" w:hAnsi="Times New Roman" w:cs="Times New Roman"/>
        </w:rPr>
        <w:t>multa</w:t>
      </w:r>
      <w:proofErr w:type="gramEnd"/>
      <w:r w:rsidRPr="00E468D1">
        <w:rPr>
          <w:rFonts w:ascii="Times New Roman" w:hAnsi="Times New Roman" w:cs="Times New Roman"/>
        </w:rPr>
        <w:t xml:space="preserve"> compensatória de </w:t>
      </w:r>
      <w:r w:rsidRPr="00E468D1">
        <w:rPr>
          <w:rFonts w:ascii="Times New Roman" w:hAnsi="Times New Roman" w:cs="Times New Roman"/>
          <w:u w:val="single"/>
        </w:rPr>
        <w:t xml:space="preserve">15 </w:t>
      </w:r>
      <w:r w:rsidRPr="00E468D1">
        <w:rPr>
          <w:rFonts w:ascii="Times New Roman" w:hAnsi="Times New Roman" w:cs="Times New Roman"/>
        </w:rPr>
        <w:t>% (</w:t>
      </w:r>
      <w:r w:rsidRPr="00E468D1">
        <w:rPr>
          <w:rFonts w:ascii="Times New Roman" w:hAnsi="Times New Roman" w:cs="Times New Roman"/>
          <w:u w:val="single"/>
        </w:rPr>
        <w:t>quinze</w:t>
      </w:r>
      <w:r w:rsidRPr="00E468D1">
        <w:rPr>
          <w:rFonts w:ascii="Times New Roman" w:hAnsi="Times New Roman" w:cs="Times New Roman"/>
        </w:rPr>
        <w:t xml:space="preserve"> por cento) sobre o valor total do contrato, no caso de inexecução total do objeto;</w:t>
      </w:r>
    </w:p>
    <w:p w14:paraId="31D01A6F" w14:textId="77777777" w:rsidR="00DD0D65" w:rsidRPr="00E468D1" w:rsidRDefault="00DD0D65" w:rsidP="00DD0D65">
      <w:pPr>
        <w:numPr>
          <w:ilvl w:val="2"/>
          <w:numId w:val="1"/>
        </w:numPr>
        <w:spacing w:before="120" w:after="120" w:line="276" w:lineRule="auto"/>
        <w:ind w:left="1134" w:firstLine="0"/>
        <w:jc w:val="both"/>
        <w:rPr>
          <w:rFonts w:ascii="Times New Roman" w:hAnsi="Times New Roman" w:cs="Times New Roman"/>
        </w:rPr>
      </w:pPr>
      <w:proofErr w:type="gramStart"/>
      <w:r w:rsidRPr="00E468D1">
        <w:rPr>
          <w:rFonts w:ascii="Times New Roman" w:hAnsi="Times New Roman" w:cs="Times New Roman"/>
        </w:rPr>
        <w:t>em</w:t>
      </w:r>
      <w:proofErr w:type="gramEnd"/>
      <w:r w:rsidRPr="00E468D1">
        <w:rPr>
          <w:rFonts w:ascii="Times New Roman" w:hAnsi="Times New Roman" w:cs="Times New Roman"/>
        </w:rPr>
        <w:t xml:space="preserve"> caso de inexecução parcial, a multa compensatória, no mesmo percentual do subitem acima, será aplicada de forma proporcional à obrigação inadimplida;</w:t>
      </w:r>
    </w:p>
    <w:p w14:paraId="1792F2F6" w14:textId="77777777" w:rsidR="00DD0D65" w:rsidRPr="00E468D1" w:rsidRDefault="00DD0D65" w:rsidP="002A32D1">
      <w:pPr>
        <w:numPr>
          <w:ilvl w:val="2"/>
          <w:numId w:val="1"/>
        </w:numPr>
        <w:spacing w:before="120" w:after="120" w:line="276" w:lineRule="auto"/>
        <w:ind w:left="567" w:firstLine="0"/>
        <w:jc w:val="both"/>
        <w:rPr>
          <w:rFonts w:ascii="Times New Roman" w:hAnsi="Times New Roman" w:cs="Times New Roman"/>
          <w:b/>
          <w:u w:val="single"/>
        </w:rPr>
      </w:pPr>
      <w:proofErr w:type="gramStart"/>
      <w:r w:rsidRPr="00E468D1">
        <w:rPr>
          <w:rFonts w:ascii="Times New Roman" w:hAnsi="Times New Roman" w:cs="Times New Roman"/>
        </w:rPr>
        <w:t>suspensão</w:t>
      </w:r>
      <w:proofErr w:type="gramEnd"/>
      <w:r w:rsidRPr="00E468D1">
        <w:rPr>
          <w:rFonts w:ascii="Times New Roman" w:hAnsi="Times New Roman" w:cs="Times New Roman"/>
        </w:rPr>
        <w:t xml:space="preserve"> de licitar e impedimento de contratar com o órgão, entidade ou unidade administrativa pela qual a Administração Pública opera e atua concretamente, pelo prazo de até dois anos; </w:t>
      </w:r>
    </w:p>
    <w:p w14:paraId="7B7F8AA6" w14:textId="77777777" w:rsidR="00DD0D65" w:rsidRPr="00E468D1" w:rsidRDefault="00DD0D65" w:rsidP="002A32D1">
      <w:pPr>
        <w:numPr>
          <w:ilvl w:val="2"/>
          <w:numId w:val="1"/>
        </w:numPr>
        <w:spacing w:before="120" w:after="120" w:line="276" w:lineRule="auto"/>
        <w:ind w:left="567" w:firstLine="0"/>
        <w:jc w:val="both"/>
        <w:rPr>
          <w:rFonts w:ascii="Times New Roman" w:hAnsi="Times New Roman" w:cs="Times New Roman"/>
        </w:rPr>
      </w:pPr>
      <w:proofErr w:type="gramStart"/>
      <w:r w:rsidRPr="00E468D1">
        <w:rPr>
          <w:rFonts w:ascii="Times New Roman" w:hAnsi="Times New Roman" w:cs="Times New Roman"/>
        </w:rPr>
        <w:t>impedimento</w:t>
      </w:r>
      <w:proofErr w:type="gramEnd"/>
      <w:r w:rsidRPr="00E468D1">
        <w:rPr>
          <w:rFonts w:ascii="Times New Roman" w:hAnsi="Times New Roman" w:cs="Times New Roman"/>
        </w:rPr>
        <w:t xml:space="preserve"> de licitar e contratar com a União com o consequente descredenciamento no SICAF pelo prazo de até cinco anos;</w:t>
      </w:r>
    </w:p>
    <w:p w14:paraId="66F706DA" w14:textId="77777777" w:rsidR="00DD0D65" w:rsidRPr="00E468D1" w:rsidRDefault="00DD0D65" w:rsidP="002A32D1">
      <w:pPr>
        <w:numPr>
          <w:ilvl w:val="2"/>
          <w:numId w:val="1"/>
        </w:numPr>
        <w:spacing w:before="120" w:after="120" w:line="276" w:lineRule="auto"/>
        <w:ind w:left="567" w:firstLine="0"/>
        <w:jc w:val="both"/>
        <w:rPr>
          <w:rFonts w:ascii="Times New Roman" w:hAnsi="Times New Roman" w:cs="Times New Roman"/>
        </w:rPr>
      </w:pPr>
      <w:proofErr w:type="gramStart"/>
      <w:r w:rsidRPr="00E468D1">
        <w:rPr>
          <w:rFonts w:ascii="Times New Roman" w:hAnsi="Times New Roman" w:cs="Times New Roman"/>
        </w:rPr>
        <w:t>declaração</w:t>
      </w:r>
      <w:proofErr w:type="gramEnd"/>
      <w:r w:rsidRPr="00E468D1">
        <w:rPr>
          <w:rFonts w:ascii="Times New Roman" w:hAnsi="Times New Roman" w:cs="Times New Roman"/>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0D6F9CC0" w14:textId="77777777" w:rsidR="00DD0D65" w:rsidRPr="00E468D1" w:rsidRDefault="00DD0D65" w:rsidP="002A32D1">
      <w:pPr>
        <w:numPr>
          <w:ilvl w:val="1"/>
          <w:numId w:val="1"/>
        </w:numPr>
        <w:spacing w:before="120" w:after="120" w:line="276" w:lineRule="auto"/>
        <w:ind w:left="-142" w:firstLine="0"/>
        <w:jc w:val="both"/>
        <w:rPr>
          <w:rFonts w:ascii="Times New Roman" w:hAnsi="Times New Roman" w:cs="Times New Roman"/>
        </w:rPr>
      </w:pPr>
      <w:r w:rsidRPr="00E468D1">
        <w:rPr>
          <w:rFonts w:ascii="Times New Roman" w:hAnsi="Times New Roman" w:cs="Times New Roman"/>
        </w:rPr>
        <w:t xml:space="preserve">Também ficam sujeitas às penalidades do art. 87, III e IV da Lei nº 8.666, de </w:t>
      </w:r>
      <w:smartTag w:uri="urn:schemas-microsoft-com:office:smarttags" w:element="metricconverter">
        <w:smartTagPr>
          <w:attr w:name="ProductID" w:val="1993, a"/>
        </w:smartTagPr>
        <w:r w:rsidRPr="00E468D1">
          <w:rPr>
            <w:rFonts w:ascii="Times New Roman" w:hAnsi="Times New Roman" w:cs="Times New Roman"/>
          </w:rPr>
          <w:t>1993, a</w:t>
        </w:r>
      </w:smartTag>
      <w:r w:rsidRPr="00E468D1">
        <w:rPr>
          <w:rFonts w:ascii="Times New Roman" w:hAnsi="Times New Roman" w:cs="Times New Roman"/>
        </w:rPr>
        <w:t xml:space="preserve"> Contratada que:</w:t>
      </w:r>
    </w:p>
    <w:p w14:paraId="0DDD3A6F" w14:textId="77777777" w:rsidR="00DD0D65" w:rsidRPr="00E468D1" w:rsidRDefault="00DD0D65" w:rsidP="00DD0D65">
      <w:pPr>
        <w:numPr>
          <w:ilvl w:val="2"/>
          <w:numId w:val="1"/>
        </w:numPr>
        <w:spacing w:before="120" w:after="120" w:line="276" w:lineRule="auto"/>
        <w:ind w:left="1134" w:firstLine="0"/>
        <w:jc w:val="both"/>
        <w:rPr>
          <w:rFonts w:ascii="Times New Roman" w:hAnsi="Times New Roman" w:cs="Times New Roman"/>
        </w:rPr>
      </w:pPr>
      <w:proofErr w:type="gramStart"/>
      <w:r w:rsidRPr="00E468D1">
        <w:rPr>
          <w:rFonts w:ascii="Times New Roman" w:hAnsi="Times New Roman" w:cs="Times New Roman"/>
        </w:rPr>
        <w:t>tenha</w:t>
      </w:r>
      <w:proofErr w:type="gramEnd"/>
      <w:r w:rsidRPr="00E468D1">
        <w:rPr>
          <w:rFonts w:ascii="Times New Roman" w:hAnsi="Times New Roman" w:cs="Times New Roman"/>
        </w:rPr>
        <w:t xml:space="preserve"> sofrido condenação definitiva por praticar, por meio dolosos, fraude fiscal no recolhimento de quaisquer tributos;</w:t>
      </w:r>
    </w:p>
    <w:p w14:paraId="7B176F24" w14:textId="77777777" w:rsidR="00DD0D65" w:rsidRPr="00E468D1" w:rsidRDefault="00DD0D65" w:rsidP="00DD0D65">
      <w:pPr>
        <w:numPr>
          <w:ilvl w:val="2"/>
          <w:numId w:val="1"/>
        </w:numPr>
        <w:spacing w:before="120" w:after="120" w:line="276" w:lineRule="auto"/>
        <w:ind w:left="1134" w:firstLine="0"/>
        <w:jc w:val="both"/>
        <w:rPr>
          <w:rFonts w:ascii="Times New Roman" w:hAnsi="Times New Roman" w:cs="Times New Roman"/>
        </w:rPr>
      </w:pPr>
      <w:proofErr w:type="gramStart"/>
      <w:r w:rsidRPr="00E468D1">
        <w:rPr>
          <w:rFonts w:ascii="Times New Roman" w:hAnsi="Times New Roman" w:cs="Times New Roman"/>
        </w:rPr>
        <w:t>tenha</w:t>
      </w:r>
      <w:proofErr w:type="gramEnd"/>
      <w:r w:rsidRPr="00E468D1">
        <w:rPr>
          <w:rFonts w:ascii="Times New Roman" w:hAnsi="Times New Roman" w:cs="Times New Roman"/>
        </w:rPr>
        <w:t xml:space="preserve"> praticado atos ilícitos visando a frustrar os objetivos da licitação;</w:t>
      </w:r>
    </w:p>
    <w:p w14:paraId="4D0FA878" w14:textId="77777777" w:rsidR="00DD0D65" w:rsidRPr="00E468D1" w:rsidRDefault="00DD0D65" w:rsidP="00DD0D65">
      <w:pPr>
        <w:numPr>
          <w:ilvl w:val="2"/>
          <w:numId w:val="1"/>
        </w:numPr>
        <w:spacing w:before="120" w:after="120" w:line="276" w:lineRule="auto"/>
        <w:ind w:left="1134" w:firstLine="0"/>
        <w:jc w:val="both"/>
        <w:rPr>
          <w:rFonts w:ascii="Times New Roman" w:hAnsi="Times New Roman" w:cs="Times New Roman"/>
        </w:rPr>
      </w:pPr>
      <w:proofErr w:type="gramStart"/>
      <w:r w:rsidRPr="00E468D1">
        <w:rPr>
          <w:rFonts w:ascii="Times New Roman" w:hAnsi="Times New Roman" w:cs="Times New Roman"/>
        </w:rPr>
        <w:lastRenderedPageBreak/>
        <w:t>demonstre</w:t>
      </w:r>
      <w:proofErr w:type="gramEnd"/>
      <w:r w:rsidRPr="00E468D1">
        <w:rPr>
          <w:rFonts w:ascii="Times New Roman" w:hAnsi="Times New Roman" w:cs="Times New Roman"/>
        </w:rPr>
        <w:t xml:space="preserve"> não possuir idoneidade para contratar com a Administração em virtude de atos ilícitos praticados.</w:t>
      </w:r>
    </w:p>
    <w:p w14:paraId="6CBEEF1D" w14:textId="77777777" w:rsidR="00DD0D65" w:rsidRPr="00E468D1" w:rsidRDefault="00DD0D65" w:rsidP="002A32D1">
      <w:pPr>
        <w:numPr>
          <w:ilvl w:val="1"/>
          <w:numId w:val="1"/>
        </w:numPr>
        <w:spacing w:before="120" w:after="120" w:line="276" w:lineRule="auto"/>
        <w:ind w:left="-142" w:firstLine="0"/>
        <w:jc w:val="both"/>
        <w:rPr>
          <w:rFonts w:ascii="Times New Roman" w:hAnsi="Times New Roman" w:cs="Times New Roman"/>
        </w:rPr>
      </w:pPr>
      <w:r w:rsidRPr="00E468D1">
        <w:rPr>
          <w:rFonts w:ascii="Times New Roman" w:hAnsi="Times New Roman" w:cs="Times New Roman"/>
        </w:rPr>
        <w:t>A aplicação de qualquer das penalidades previstas realizar-se-á em processo administrativo que assegurará o contraditório e a ampla defesa à Contratada, observando-se o procedimento previsto na Lei nº 8.666, de 1993, e subsidiariamente a Lei nº 9.784, de 1999.</w:t>
      </w:r>
    </w:p>
    <w:p w14:paraId="73E81E79" w14:textId="77777777" w:rsidR="00DD0D65" w:rsidRPr="00E468D1" w:rsidRDefault="00DD0D65" w:rsidP="002A32D1">
      <w:pPr>
        <w:numPr>
          <w:ilvl w:val="1"/>
          <w:numId w:val="1"/>
        </w:numPr>
        <w:spacing w:before="120" w:after="120" w:line="276" w:lineRule="auto"/>
        <w:ind w:left="-142" w:firstLine="0"/>
        <w:jc w:val="both"/>
        <w:rPr>
          <w:rFonts w:ascii="Times New Roman" w:hAnsi="Times New Roman" w:cs="Times New Roman"/>
        </w:rPr>
      </w:pPr>
      <w:r w:rsidRPr="00E468D1">
        <w:rPr>
          <w:rFonts w:ascii="Times New Roman" w:hAnsi="Times New Roman" w:cs="Times New Roman"/>
        </w:rPr>
        <w:t>A autoridade competente, na aplicação das sanções, levará em consideração a gravidade da conduta do infrator, o caráter educativo da pena, bem como o dano causado à Administração, observado o princípio da proporcionalidade.</w:t>
      </w:r>
    </w:p>
    <w:p w14:paraId="2AE5FA60" w14:textId="77777777" w:rsidR="00DD0D65" w:rsidRPr="00E468D1" w:rsidRDefault="00DD0D65" w:rsidP="002A32D1">
      <w:pPr>
        <w:numPr>
          <w:ilvl w:val="1"/>
          <w:numId w:val="1"/>
        </w:numPr>
        <w:spacing w:before="120" w:after="120" w:line="276" w:lineRule="auto"/>
        <w:ind w:left="-142" w:firstLine="0"/>
        <w:jc w:val="both"/>
        <w:rPr>
          <w:rFonts w:ascii="Times New Roman" w:hAnsi="Times New Roman" w:cs="Times New Roman"/>
        </w:rPr>
      </w:pPr>
      <w:r w:rsidRPr="00E468D1">
        <w:rPr>
          <w:rFonts w:ascii="Times New Roman" w:hAnsi="Times New Roman" w:cs="Times New Roman"/>
        </w:rPr>
        <w:t>As penalidades serão obrigatoriamente registradas no SICAF.</w:t>
      </w:r>
    </w:p>
    <w:p w14:paraId="4C3F8F86" w14:textId="77777777" w:rsidR="0064192C" w:rsidRPr="00E468D1" w:rsidRDefault="0064192C" w:rsidP="0064192C">
      <w:pPr>
        <w:spacing w:before="120" w:after="120" w:line="276" w:lineRule="auto"/>
        <w:ind w:left="425"/>
        <w:jc w:val="both"/>
        <w:rPr>
          <w:rFonts w:ascii="Times New Roman" w:hAnsi="Times New Roman" w:cs="Times New Roman"/>
        </w:rPr>
      </w:pPr>
    </w:p>
    <w:p w14:paraId="4C3F8F87" w14:textId="77777777" w:rsidR="00CA24FB" w:rsidRPr="00E468D1" w:rsidRDefault="00CA24FB" w:rsidP="00597CC1">
      <w:pPr>
        <w:numPr>
          <w:ilvl w:val="0"/>
          <w:numId w:val="1"/>
        </w:numPr>
        <w:spacing w:before="120" w:after="120" w:line="276" w:lineRule="auto"/>
        <w:ind w:left="0" w:firstLine="0"/>
        <w:jc w:val="both"/>
        <w:rPr>
          <w:rFonts w:ascii="Times New Roman" w:hAnsi="Times New Roman" w:cs="Times New Roman"/>
          <w:b/>
        </w:rPr>
      </w:pPr>
      <w:r w:rsidRPr="00E468D1">
        <w:rPr>
          <w:rFonts w:ascii="Times New Roman" w:hAnsi="Times New Roman" w:cs="Times New Roman"/>
          <w:b/>
        </w:rPr>
        <w:t>DA IMPUGNAÇÃO AO EDITAL E DO PEDIDO DE ESCLARECIMENTO</w:t>
      </w:r>
    </w:p>
    <w:p w14:paraId="4C3F8F88" w14:textId="77777777" w:rsidR="00CA24FB" w:rsidRPr="00E468D1" w:rsidRDefault="00CA24FB" w:rsidP="002A32D1">
      <w:pPr>
        <w:numPr>
          <w:ilvl w:val="1"/>
          <w:numId w:val="1"/>
        </w:numPr>
        <w:spacing w:before="120" w:after="120" w:line="276" w:lineRule="auto"/>
        <w:ind w:left="-142" w:firstLine="0"/>
        <w:jc w:val="both"/>
        <w:rPr>
          <w:rFonts w:ascii="Times New Roman" w:hAnsi="Times New Roman" w:cs="Times New Roman"/>
        </w:rPr>
      </w:pPr>
      <w:r w:rsidRPr="00E468D1">
        <w:rPr>
          <w:rFonts w:ascii="Times New Roman" w:hAnsi="Times New Roman" w:cs="Times New Roman"/>
        </w:rPr>
        <w:t>Até 02 (dois) dias úteis antes da data designada para a abertura da sessão pública, qualquer pessoa poderá impugnar este Edital.</w:t>
      </w:r>
    </w:p>
    <w:p w14:paraId="4C3F8F89" w14:textId="4197A2E7" w:rsidR="00CA24FB" w:rsidRPr="00E468D1" w:rsidRDefault="00CA24FB" w:rsidP="002A32D1">
      <w:pPr>
        <w:numPr>
          <w:ilvl w:val="1"/>
          <w:numId w:val="1"/>
        </w:numPr>
        <w:spacing w:before="120" w:after="120" w:line="276" w:lineRule="auto"/>
        <w:ind w:left="-142" w:firstLine="0"/>
        <w:jc w:val="both"/>
        <w:rPr>
          <w:rFonts w:ascii="Times New Roman" w:hAnsi="Times New Roman" w:cs="Times New Roman"/>
        </w:rPr>
      </w:pPr>
      <w:r w:rsidRPr="00E468D1">
        <w:rPr>
          <w:rFonts w:ascii="Times New Roman" w:hAnsi="Times New Roman" w:cs="Times New Roman"/>
        </w:rPr>
        <w:t xml:space="preserve">A impugnação poderá ser realizada por forma eletrônica, pelo e-mail </w:t>
      </w:r>
      <w:hyperlink r:id="rId10" w:history="1">
        <w:r w:rsidR="00DD0D65" w:rsidRPr="00E468D1">
          <w:rPr>
            <w:rStyle w:val="Hyperlink"/>
            <w:rFonts w:ascii="Times New Roman" w:hAnsi="Times New Roman" w:cs="Times New Roman"/>
            <w:color w:val="auto"/>
          </w:rPr>
          <w:t>Selic.ditec@dpf.gov.br</w:t>
        </w:r>
      </w:hyperlink>
      <w:r w:rsidR="00DD0D65" w:rsidRPr="00E468D1">
        <w:rPr>
          <w:rFonts w:ascii="Times New Roman" w:hAnsi="Times New Roman" w:cs="Times New Roman"/>
        </w:rPr>
        <w:t xml:space="preserve"> </w:t>
      </w:r>
      <w:r w:rsidRPr="00E468D1">
        <w:rPr>
          <w:rFonts w:ascii="Times New Roman" w:hAnsi="Times New Roman" w:cs="Times New Roman"/>
        </w:rPr>
        <w:t xml:space="preserve">ou por petição dirigida ou protocolada no endereço </w:t>
      </w:r>
      <w:r w:rsidR="00DD0D65" w:rsidRPr="00E468D1">
        <w:rPr>
          <w:rFonts w:ascii="Times New Roman" w:hAnsi="Times New Roman" w:cs="Times New Roman"/>
        </w:rPr>
        <w:t>SAIS Quadra 07, lote 23 – Asa Sul/DF</w:t>
      </w:r>
      <w:r w:rsidRPr="00E468D1">
        <w:rPr>
          <w:rFonts w:ascii="Times New Roman" w:hAnsi="Times New Roman" w:cs="Times New Roman"/>
        </w:rPr>
        <w:t xml:space="preserve">, </w:t>
      </w:r>
      <w:r w:rsidR="00DD0D65" w:rsidRPr="00E468D1">
        <w:rPr>
          <w:rFonts w:ascii="Times New Roman" w:hAnsi="Times New Roman" w:cs="Times New Roman"/>
        </w:rPr>
        <w:t>INC/DITEC – Área de Licitação e Contratos, CEP: 70.610-200</w:t>
      </w:r>
    </w:p>
    <w:p w14:paraId="4C3F8F8B" w14:textId="77777777" w:rsidR="00CA24FB" w:rsidRPr="00E468D1" w:rsidRDefault="00CA24FB" w:rsidP="002A32D1">
      <w:pPr>
        <w:numPr>
          <w:ilvl w:val="1"/>
          <w:numId w:val="1"/>
        </w:numPr>
        <w:spacing w:before="120" w:after="120" w:line="276" w:lineRule="auto"/>
        <w:ind w:left="-142" w:firstLine="0"/>
        <w:jc w:val="both"/>
        <w:rPr>
          <w:rFonts w:ascii="Times New Roman" w:hAnsi="Times New Roman" w:cs="Times New Roman"/>
        </w:rPr>
      </w:pPr>
      <w:r w:rsidRPr="00E468D1">
        <w:rPr>
          <w:rFonts w:ascii="Times New Roman" w:hAnsi="Times New Roman" w:cs="Times New Roman"/>
        </w:rPr>
        <w:t xml:space="preserve">Caberá ao </w:t>
      </w:r>
      <w:r w:rsidR="003201AA" w:rsidRPr="00E468D1">
        <w:rPr>
          <w:rFonts w:ascii="Times New Roman" w:hAnsi="Times New Roman" w:cs="Times New Roman"/>
        </w:rPr>
        <w:t>Pregoeiro</w:t>
      </w:r>
      <w:r w:rsidRPr="00E468D1">
        <w:rPr>
          <w:rFonts w:ascii="Times New Roman" w:hAnsi="Times New Roman" w:cs="Times New Roman"/>
        </w:rPr>
        <w:t xml:space="preserve"> decidir sobre a impugnação no prazo de até vinte e quatro horas.</w:t>
      </w:r>
    </w:p>
    <w:p w14:paraId="4C3F8F8C" w14:textId="77777777" w:rsidR="00CA24FB" w:rsidRPr="00E468D1" w:rsidRDefault="00CA24FB" w:rsidP="002A32D1">
      <w:pPr>
        <w:numPr>
          <w:ilvl w:val="1"/>
          <w:numId w:val="1"/>
        </w:numPr>
        <w:spacing w:before="120" w:after="120" w:line="276" w:lineRule="auto"/>
        <w:ind w:left="-142" w:firstLine="0"/>
        <w:jc w:val="both"/>
        <w:rPr>
          <w:rFonts w:ascii="Times New Roman" w:hAnsi="Times New Roman" w:cs="Times New Roman"/>
        </w:rPr>
      </w:pPr>
      <w:r w:rsidRPr="00E468D1">
        <w:rPr>
          <w:rFonts w:ascii="Times New Roman" w:hAnsi="Times New Roman" w:cs="Times New Roman"/>
        </w:rPr>
        <w:t>Acolhida a impugnação, será definida e publicada nova data para a realização do certame.</w:t>
      </w:r>
    </w:p>
    <w:p w14:paraId="4C3F8F8D" w14:textId="77777777" w:rsidR="00CA24FB" w:rsidRPr="00E468D1" w:rsidRDefault="00CA24FB" w:rsidP="002A32D1">
      <w:pPr>
        <w:numPr>
          <w:ilvl w:val="1"/>
          <w:numId w:val="1"/>
        </w:numPr>
        <w:spacing w:before="120" w:after="120" w:line="276" w:lineRule="auto"/>
        <w:ind w:left="-142" w:firstLine="0"/>
        <w:jc w:val="both"/>
        <w:rPr>
          <w:rFonts w:ascii="Times New Roman" w:hAnsi="Times New Roman" w:cs="Times New Roman"/>
        </w:rPr>
      </w:pPr>
      <w:r w:rsidRPr="00E468D1">
        <w:rPr>
          <w:rFonts w:ascii="Times New Roman" w:hAnsi="Times New Roman" w:cs="Times New Roman"/>
        </w:rPr>
        <w:t xml:space="preserve">Os pedidos de esclarecimentos referentes a este processo licitatório deverão ser enviados ao </w:t>
      </w:r>
      <w:r w:rsidR="003201AA" w:rsidRPr="00E468D1">
        <w:rPr>
          <w:rFonts w:ascii="Times New Roman" w:hAnsi="Times New Roman" w:cs="Times New Roman"/>
        </w:rPr>
        <w:t>Pregoeiro</w:t>
      </w:r>
      <w:r w:rsidRPr="00E468D1">
        <w:rPr>
          <w:rFonts w:ascii="Times New Roman" w:hAnsi="Times New Roman" w:cs="Times New Roman"/>
        </w:rPr>
        <w:t xml:space="preserve">, até 03 (três) dias úteis anteriores à data designada para abertura da sessão pública, </w:t>
      </w:r>
      <w:r w:rsidRPr="00E468D1">
        <w:rPr>
          <w:rFonts w:ascii="Times New Roman" w:hAnsi="Times New Roman" w:cs="Times New Roman"/>
          <w:bCs/>
          <w:lang w:eastAsia="en-US"/>
        </w:rPr>
        <w:t>exclusivamente por meio eletrônico via internet, no endereço indicado no Edital.</w:t>
      </w:r>
    </w:p>
    <w:p w14:paraId="4C3F8F8E" w14:textId="77777777" w:rsidR="00CA24FB" w:rsidRPr="00E468D1" w:rsidRDefault="00CA24FB" w:rsidP="00597CC1">
      <w:pPr>
        <w:numPr>
          <w:ilvl w:val="1"/>
          <w:numId w:val="1"/>
        </w:numPr>
        <w:spacing w:before="120" w:after="120" w:line="276" w:lineRule="auto"/>
        <w:ind w:left="425" w:firstLine="0"/>
        <w:jc w:val="both"/>
        <w:rPr>
          <w:rFonts w:ascii="Times New Roman" w:hAnsi="Times New Roman" w:cs="Times New Roman"/>
        </w:rPr>
      </w:pPr>
      <w:r w:rsidRPr="00E468D1">
        <w:rPr>
          <w:rFonts w:ascii="Times New Roman" w:hAnsi="Times New Roman" w:cs="Times New Roman"/>
        </w:rPr>
        <w:t>As impugnações e pedidos de esclarecimentos não suspendem os prazos previstos no certame.</w:t>
      </w:r>
    </w:p>
    <w:p w14:paraId="4C3F8F8F" w14:textId="77777777" w:rsidR="00CA24FB" w:rsidRPr="00E468D1" w:rsidRDefault="00CA24FB" w:rsidP="00597CC1">
      <w:pPr>
        <w:numPr>
          <w:ilvl w:val="1"/>
          <w:numId w:val="1"/>
        </w:numPr>
        <w:spacing w:before="120" w:after="120" w:line="276" w:lineRule="auto"/>
        <w:ind w:left="425" w:firstLine="0"/>
        <w:jc w:val="both"/>
        <w:rPr>
          <w:rFonts w:ascii="Times New Roman" w:hAnsi="Times New Roman" w:cs="Times New Roman"/>
        </w:rPr>
      </w:pPr>
      <w:r w:rsidRPr="00E468D1">
        <w:rPr>
          <w:rFonts w:ascii="Times New Roman" w:hAnsi="Times New Roman" w:cs="Times New Roman"/>
        </w:rPr>
        <w:t xml:space="preserve">As respostas às impugnações e os esclarecimentos prestados pelo </w:t>
      </w:r>
      <w:r w:rsidR="003201AA" w:rsidRPr="00E468D1">
        <w:rPr>
          <w:rFonts w:ascii="Times New Roman" w:hAnsi="Times New Roman" w:cs="Times New Roman"/>
        </w:rPr>
        <w:t>Pregoeiro</w:t>
      </w:r>
      <w:r w:rsidRPr="00E468D1">
        <w:rPr>
          <w:rFonts w:ascii="Times New Roman" w:hAnsi="Times New Roman" w:cs="Times New Roman"/>
        </w:rPr>
        <w:t xml:space="preserve"> serão entranhados nos autos do processo licitatório e estarão disponíveis para consulta por qualquer interessado.</w:t>
      </w:r>
    </w:p>
    <w:p w14:paraId="4C3F8F91" w14:textId="77777777" w:rsidR="00CA24FB" w:rsidRPr="00E468D1" w:rsidRDefault="00CA24FB" w:rsidP="002A32D1">
      <w:pPr>
        <w:numPr>
          <w:ilvl w:val="0"/>
          <w:numId w:val="1"/>
        </w:numPr>
        <w:spacing w:before="120" w:after="120" w:line="276" w:lineRule="auto"/>
        <w:ind w:left="426" w:firstLine="0"/>
        <w:jc w:val="both"/>
        <w:rPr>
          <w:rFonts w:ascii="Times New Roman" w:hAnsi="Times New Roman" w:cs="Times New Roman"/>
          <w:b/>
        </w:rPr>
      </w:pPr>
      <w:r w:rsidRPr="00E468D1">
        <w:rPr>
          <w:rFonts w:ascii="Times New Roman" w:hAnsi="Times New Roman" w:cs="Times New Roman"/>
          <w:b/>
        </w:rPr>
        <w:t>DAS DISPOSIÇÕES GERAIS</w:t>
      </w:r>
    </w:p>
    <w:p w14:paraId="4C3F8F92" w14:textId="77777777" w:rsidR="00CA24FB" w:rsidRPr="00E468D1" w:rsidRDefault="00CA24FB" w:rsidP="00597CC1">
      <w:pPr>
        <w:numPr>
          <w:ilvl w:val="1"/>
          <w:numId w:val="1"/>
        </w:numPr>
        <w:spacing w:before="120" w:after="120" w:line="276" w:lineRule="auto"/>
        <w:ind w:left="425" w:firstLine="0"/>
        <w:jc w:val="both"/>
        <w:rPr>
          <w:rFonts w:ascii="Times New Roman" w:hAnsi="Times New Roman" w:cs="Times New Roman"/>
        </w:rPr>
      </w:pPr>
      <w:r w:rsidRPr="00E468D1">
        <w:rPr>
          <w:rFonts w:ascii="Times New Roman" w:hAnsi="Times New Roman" w:cs="Times New Roman"/>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3201AA" w:rsidRPr="00E468D1">
        <w:rPr>
          <w:rFonts w:ascii="Times New Roman" w:hAnsi="Times New Roman" w:cs="Times New Roman"/>
        </w:rPr>
        <w:t>Pregoeiro</w:t>
      </w:r>
      <w:r w:rsidRPr="00E468D1">
        <w:rPr>
          <w:rFonts w:ascii="Times New Roman" w:hAnsi="Times New Roman" w:cs="Times New Roman"/>
        </w:rPr>
        <w:t xml:space="preserve">.  </w:t>
      </w:r>
    </w:p>
    <w:p w14:paraId="4C3F8F93" w14:textId="77777777" w:rsidR="00CA24FB" w:rsidRPr="00E468D1" w:rsidRDefault="00CA24FB" w:rsidP="00597CC1">
      <w:pPr>
        <w:numPr>
          <w:ilvl w:val="1"/>
          <w:numId w:val="1"/>
        </w:numPr>
        <w:spacing w:before="120" w:after="120" w:line="276" w:lineRule="auto"/>
        <w:ind w:left="425" w:firstLine="0"/>
        <w:jc w:val="both"/>
        <w:rPr>
          <w:rFonts w:ascii="Times New Roman" w:hAnsi="Times New Roman" w:cs="Times New Roman"/>
        </w:rPr>
      </w:pPr>
      <w:r w:rsidRPr="00E468D1">
        <w:rPr>
          <w:rFonts w:ascii="Times New Roman" w:hAnsi="Times New Roman" w:cs="Times New Roman"/>
        </w:rPr>
        <w:t xml:space="preserve">No julgamento das propostas e da habilitação, o </w:t>
      </w:r>
      <w:r w:rsidR="003201AA" w:rsidRPr="00E468D1">
        <w:rPr>
          <w:rFonts w:ascii="Times New Roman" w:hAnsi="Times New Roman" w:cs="Times New Roman"/>
        </w:rPr>
        <w:t>Pregoeiro</w:t>
      </w:r>
      <w:r w:rsidRPr="00E468D1">
        <w:rPr>
          <w:rFonts w:ascii="Times New Roman" w:hAnsi="Times New Roman" w:cs="Times New Roman"/>
        </w:rPr>
        <w:t xml:space="preserve"> poderá sanar erros ou falhas que não alterem a substância das propostas, dos documentos e sua validade jurídica, </w:t>
      </w:r>
      <w:r w:rsidRPr="00E468D1">
        <w:rPr>
          <w:rFonts w:ascii="Times New Roman" w:hAnsi="Times New Roman" w:cs="Times New Roman"/>
        </w:rPr>
        <w:lastRenderedPageBreak/>
        <w:t>mediante despacho fundamentado, registrado em ata e acessível a todos, atribuindo-lhes validade e eficácia para fins de habilitação e classificação.</w:t>
      </w:r>
    </w:p>
    <w:p w14:paraId="4C3F8F94" w14:textId="77777777" w:rsidR="00CA24FB" w:rsidRPr="00E468D1" w:rsidRDefault="00CA24FB" w:rsidP="00597CC1">
      <w:pPr>
        <w:numPr>
          <w:ilvl w:val="1"/>
          <w:numId w:val="1"/>
        </w:numPr>
        <w:spacing w:before="120" w:after="120" w:line="276" w:lineRule="auto"/>
        <w:ind w:left="425" w:firstLine="0"/>
        <w:jc w:val="both"/>
        <w:rPr>
          <w:rFonts w:ascii="Times New Roman" w:hAnsi="Times New Roman" w:cs="Times New Roman"/>
        </w:rPr>
      </w:pPr>
      <w:r w:rsidRPr="00E468D1">
        <w:rPr>
          <w:rFonts w:ascii="Times New Roman" w:hAnsi="Times New Roman" w:cs="Times New Roman"/>
        </w:rPr>
        <w:t xml:space="preserve"> A homologação do resultado desta licitação não implicará direito à contratação.</w:t>
      </w:r>
    </w:p>
    <w:p w14:paraId="4C3F8F95" w14:textId="77777777" w:rsidR="00CA24FB" w:rsidRPr="00E468D1" w:rsidRDefault="00CA24FB" w:rsidP="00597CC1">
      <w:pPr>
        <w:numPr>
          <w:ilvl w:val="1"/>
          <w:numId w:val="1"/>
        </w:numPr>
        <w:spacing w:before="120" w:after="120" w:line="276" w:lineRule="auto"/>
        <w:ind w:left="425" w:firstLine="0"/>
        <w:jc w:val="both"/>
        <w:rPr>
          <w:rFonts w:ascii="Times New Roman" w:hAnsi="Times New Roman" w:cs="Times New Roman"/>
        </w:rPr>
      </w:pPr>
      <w:r w:rsidRPr="00E468D1">
        <w:rPr>
          <w:rFonts w:ascii="Times New Roman" w:hAnsi="Times New Roman" w:cs="Times New Roman"/>
        </w:rPr>
        <w:t>As normas disciplinadoras da licitação serão sempre interpretadas em favor da ampliação da disputa entre os interessados, desde que não comprometam o interesse da Administração, o princípio da isonomia, a finalidade e a segurança da contratação.</w:t>
      </w:r>
    </w:p>
    <w:p w14:paraId="4C3F8F96" w14:textId="77777777" w:rsidR="00CA24FB" w:rsidRPr="00E468D1" w:rsidRDefault="00CA24FB" w:rsidP="00597CC1">
      <w:pPr>
        <w:numPr>
          <w:ilvl w:val="1"/>
          <w:numId w:val="1"/>
        </w:numPr>
        <w:spacing w:before="120" w:after="120" w:line="276" w:lineRule="auto"/>
        <w:ind w:left="425" w:firstLine="0"/>
        <w:jc w:val="both"/>
        <w:rPr>
          <w:rFonts w:ascii="Times New Roman" w:hAnsi="Times New Roman" w:cs="Times New Roman"/>
        </w:rPr>
      </w:pPr>
      <w:r w:rsidRPr="00E468D1">
        <w:rPr>
          <w:rFonts w:ascii="Times New Roman" w:hAnsi="Times New Roman" w:cs="Times New Roman"/>
        </w:rPr>
        <w:t>Os licitantes assumem todos os custos de preparação e apresentação de suas propostas e a Administração não será, em nenhum caso, responsável por esses custos, independentemente da condução ou do resultado do processo licitatório.</w:t>
      </w:r>
    </w:p>
    <w:p w14:paraId="4C3F8F97" w14:textId="77777777" w:rsidR="00CA24FB" w:rsidRPr="00E468D1" w:rsidRDefault="00CA24FB" w:rsidP="00597CC1">
      <w:pPr>
        <w:numPr>
          <w:ilvl w:val="1"/>
          <w:numId w:val="1"/>
        </w:numPr>
        <w:spacing w:before="120" w:after="120" w:line="276" w:lineRule="auto"/>
        <w:ind w:left="425" w:firstLine="0"/>
        <w:jc w:val="both"/>
        <w:rPr>
          <w:rFonts w:ascii="Times New Roman" w:hAnsi="Times New Roman" w:cs="Times New Roman"/>
        </w:rPr>
      </w:pPr>
      <w:r w:rsidRPr="00E468D1">
        <w:rPr>
          <w:rFonts w:ascii="Times New Roman" w:hAnsi="Times New Roman" w:cs="Times New Roman"/>
        </w:rPr>
        <w:t>Na contagem dos prazos estabelecidos neste Edital e seus Anexos, excluir-se-á o dia do início e incluir-se-á o do vencimento. Só se iniciam e vencem os prazos em dias de expediente na Administração.</w:t>
      </w:r>
    </w:p>
    <w:p w14:paraId="4C3F8F98" w14:textId="77777777" w:rsidR="00CA24FB" w:rsidRPr="00E468D1" w:rsidRDefault="00CA24FB" w:rsidP="00597CC1">
      <w:pPr>
        <w:numPr>
          <w:ilvl w:val="1"/>
          <w:numId w:val="1"/>
        </w:numPr>
        <w:spacing w:before="120" w:after="120" w:line="276" w:lineRule="auto"/>
        <w:ind w:left="425" w:firstLine="0"/>
        <w:jc w:val="both"/>
        <w:rPr>
          <w:rFonts w:ascii="Times New Roman" w:hAnsi="Times New Roman" w:cs="Times New Roman"/>
        </w:rPr>
      </w:pPr>
      <w:r w:rsidRPr="00E468D1">
        <w:rPr>
          <w:rFonts w:ascii="Times New Roman" w:hAnsi="Times New Roman" w:cs="Times New Roman"/>
        </w:rPr>
        <w:t>O desatendimento de exigências formais não essenciais não importará o afastamento do licitante, desde que seja possível o aproveitamento do ato, observados os princípios da isonomia e do interesse público.</w:t>
      </w:r>
    </w:p>
    <w:p w14:paraId="4C3F8F99" w14:textId="77777777" w:rsidR="00CA24FB" w:rsidRPr="00E468D1" w:rsidRDefault="00CA24FB" w:rsidP="00597CC1">
      <w:pPr>
        <w:numPr>
          <w:ilvl w:val="1"/>
          <w:numId w:val="1"/>
        </w:numPr>
        <w:spacing w:before="120" w:after="120" w:line="276" w:lineRule="auto"/>
        <w:ind w:left="425" w:firstLine="0"/>
        <w:jc w:val="both"/>
        <w:rPr>
          <w:rFonts w:ascii="Times New Roman" w:hAnsi="Times New Roman" w:cs="Times New Roman"/>
        </w:rPr>
      </w:pPr>
      <w:r w:rsidRPr="00E468D1">
        <w:rPr>
          <w:rFonts w:ascii="Times New Roman" w:hAnsi="Times New Roman" w:cs="Times New Roman"/>
        </w:rPr>
        <w:t>Em caso de divergência entre disposições deste Edital e de seus anexos ou demais peças que compõem o processo, prevalecerá as deste Edital.</w:t>
      </w:r>
    </w:p>
    <w:p w14:paraId="4C3F8F9A" w14:textId="4DED93B8" w:rsidR="00CA24FB" w:rsidRPr="00E468D1" w:rsidRDefault="00CA24FB" w:rsidP="00597CC1">
      <w:pPr>
        <w:numPr>
          <w:ilvl w:val="1"/>
          <w:numId w:val="1"/>
        </w:numPr>
        <w:spacing w:before="120" w:after="120" w:line="276" w:lineRule="auto"/>
        <w:ind w:left="425" w:firstLine="0"/>
        <w:jc w:val="both"/>
        <w:rPr>
          <w:rFonts w:ascii="Times New Roman" w:hAnsi="Times New Roman" w:cs="Times New Roman"/>
        </w:rPr>
      </w:pPr>
      <w:r w:rsidRPr="00E468D1">
        <w:rPr>
          <w:rFonts w:ascii="Times New Roman" w:hAnsi="Times New Roman" w:cs="Times New Roman"/>
        </w:rPr>
        <w:t xml:space="preserve">O Edital está disponibilizado, na íntegra, no endereço eletrônico </w:t>
      </w:r>
      <w:r w:rsidR="002A32D1" w:rsidRPr="00E468D1">
        <w:rPr>
          <w:rFonts w:ascii="Times New Roman" w:hAnsi="Times New Roman" w:cs="Times New Roman"/>
        </w:rPr>
        <w:t>www.comprasgovernamentais.gov.br</w:t>
      </w:r>
      <w:r w:rsidRPr="00E468D1">
        <w:rPr>
          <w:rFonts w:ascii="Times New Roman" w:hAnsi="Times New Roman" w:cs="Times New Roman"/>
        </w:rPr>
        <w:t xml:space="preserve">, e também poderão ser lidos e/ou obtidos no endereço </w:t>
      </w:r>
      <w:r w:rsidR="002A32D1" w:rsidRPr="00E468D1">
        <w:rPr>
          <w:rFonts w:ascii="Times New Roman" w:hAnsi="Times New Roman" w:cs="Times New Roman"/>
        </w:rPr>
        <w:t>SAIS Quadra 07, lote 23 – Asa Sul/DF, INC/DITEC – Área de Licitação e Contratos</w:t>
      </w:r>
      <w:r w:rsidRPr="00E468D1">
        <w:rPr>
          <w:rFonts w:ascii="Times New Roman" w:hAnsi="Times New Roman" w:cs="Times New Roman"/>
        </w:rPr>
        <w:t xml:space="preserve">, nos dias úteis, no horário das </w:t>
      </w:r>
      <w:r w:rsidR="002A32D1" w:rsidRPr="00E468D1">
        <w:rPr>
          <w:rFonts w:ascii="Times New Roman" w:hAnsi="Times New Roman" w:cs="Times New Roman"/>
        </w:rPr>
        <w:t xml:space="preserve">09:00 </w:t>
      </w:r>
      <w:r w:rsidRPr="00E468D1">
        <w:rPr>
          <w:rFonts w:ascii="Times New Roman" w:hAnsi="Times New Roman" w:cs="Times New Roman"/>
        </w:rPr>
        <w:t xml:space="preserve">horas às </w:t>
      </w:r>
      <w:r w:rsidR="002A32D1" w:rsidRPr="00E468D1">
        <w:rPr>
          <w:rFonts w:ascii="Times New Roman" w:hAnsi="Times New Roman" w:cs="Times New Roman"/>
        </w:rPr>
        <w:t>17:00</w:t>
      </w:r>
      <w:r w:rsidRPr="00E468D1">
        <w:rPr>
          <w:rFonts w:ascii="Times New Roman" w:hAnsi="Times New Roman" w:cs="Times New Roman"/>
        </w:rPr>
        <w:t xml:space="preserve"> horas, mesmo endereço e período no qual os autos do processo administrativo permanecerão com vista franqueada aos interessados.</w:t>
      </w:r>
    </w:p>
    <w:p w14:paraId="4C3F8F9B" w14:textId="77777777" w:rsidR="00CA24FB" w:rsidRPr="00E468D1" w:rsidRDefault="00CA24FB" w:rsidP="00597CC1">
      <w:pPr>
        <w:numPr>
          <w:ilvl w:val="1"/>
          <w:numId w:val="1"/>
        </w:numPr>
        <w:spacing w:before="120" w:after="120" w:line="276" w:lineRule="auto"/>
        <w:ind w:left="425" w:firstLine="0"/>
        <w:jc w:val="both"/>
        <w:rPr>
          <w:rFonts w:ascii="Times New Roman" w:hAnsi="Times New Roman" w:cs="Times New Roman"/>
        </w:rPr>
      </w:pPr>
      <w:r w:rsidRPr="00E468D1">
        <w:rPr>
          <w:rFonts w:ascii="Times New Roman" w:hAnsi="Times New Roman" w:cs="Times New Roman"/>
        </w:rPr>
        <w:t>Integram este Edital, para todos os fins e efeitos, os seguintes anexos:</w:t>
      </w:r>
    </w:p>
    <w:p w14:paraId="4C3F8F9C" w14:textId="77777777" w:rsidR="00CA24FB" w:rsidRPr="00E468D1" w:rsidRDefault="00CA24FB" w:rsidP="00597CC1">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iCs/>
        </w:rPr>
      </w:pPr>
      <w:r w:rsidRPr="00E468D1">
        <w:rPr>
          <w:rFonts w:ascii="Times New Roman" w:hAnsi="Times New Roman" w:cs="Times New Roman"/>
        </w:rPr>
        <w:t xml:space="preserve"> ANEXO I - Termo de Referência</w:t>
      </w:r>
    </w:p>
    <w:p w14:paraId="4C3F8F9E" w14:textId="712D00E2" w:rsidR="00CA24FB" w:rsidRPr="00E468D1" w:rsidRDefault="00CA24FB" w:rsidP="00E2797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iCs/>
        </w:rPr>
      </w:pPr>
      <w:r w:rsidRPr="00E468D1">
        <w:rPr>
          <w:rFonts w:ascii="Times New Roman" w:hAnsi="Times New Roman" w:cs="Times New Roman"/>
          <w:bCs/>
          <w:iCs/>
        </w:rPr>
        <w:t xml:space="preserve"> ANEXO II – Minuta de Termo de Contrato</w:t>
      </w:r>
      <w:r w:rsidRPr="00E468D1">
        <w:rPr>
          <w:rFonts w:ascii="Times New Roman" w:hAnsi="Times New Roman" w:cs="Times New Roman"/>
        </w:rPr>
        <w:t xml:space="preserve"> </w:t>
      </w:r>
    </w:p>
    <w:p w14:paraId="4C3F8F9F" w14:textId="77777777" w:rsidR="00CA24FB" w:rsidRPr="00E468D1" w:rsidRDefault="00CA24FB" w:rsidP="00CA24FB">
      <w:pPr>
        <w:spacing w:after="120" w:line="276" w:lineRule="auto"/>
        <w:ind w:right="-15"/>
        <w:jc w:val="both"/>
        <w:rPr>
          <w:rFonts w:ascii="Times New Roman" w:hAnsi="Times New Roman" w:cs="Times New Roman"/>
          <w:iCs/>
        </w:rPr>
      </w:pPr>
    </w:p>
    <w:p w14:paraId="4C3F8FA1" w14:textId="773537EE" w:rsidR="00CA24FB" w:rsidRPr="00E468D1" w:rsidRDefault="002A32D1" w:rsidP="002A32D1">
      <w:pPr>
        <w:spacing w:after="120" w:line="276" w:lineRule="auto"/>
        <w:ind w:left="360" w:right="-15"/>
        <w:jc w:val="right"/>
        <w:rPr>
          <w:rFonts w:ascii="Times New Roman" w:hAnsi="Times New Roman" w:cs="Times New Roman"/>
        </w:rPr>
      </w:pPr>
      <w:r w:rsidRPr="00E468D1">
        <w:rPr>
          <w:rFonts w:ascii="Times New Roman" w:hAnsi="Times New Roman" w:cs="Times New Roman"/>
        </w:rPr>
        <w:t>Brasília/DF</w:t>
      </w:r>
      <w:r w:rsidR="00CA24FB" w:rsidRPr="00E468D1">
        <w:rPr>
          <w:rFonts w:ascii="Times New Roman" w:hAnsi="Times New Roman" w:cs="Times New Roman"/>
        </w:rPr>
        <w:t>,</w:t>
      </w:r>
      <w:r w:rsidRPr="00E468D1">
        <w:rPr>
          <w:rFonts w:ascii="Times New Roman" w:hAnsi="Times New Roman" w:cs="Times New Roman"/>
        </w:rPr>
        <w:t xml:space="preserve"> 27 </w:t>
      </w:r>
      <w:r w:rsidR="00CA24FB" w:rsidRPr="00E468D1">
        <w:rPr>
          <w:rFonts w:ascii="Times New Roman" w:hAnsi="Times New Roman" w:cs="Times New Roman"/>
        </w:rPr>
        <w:t xml:space="preserve">de </w:t>
      </w:r>
      <w:proofErr w:type="gramStart"/>
      <w:r w:rsidRPr="00E468D1">
        <w:rPr>
          <w:rFonts w:ascii="Times New Roman" w:hAnsi="Times New Roman" w:cs="Times New Roman"/>
        </w:rPr>
        <w:t>Maio</w:t>
      </w:r>
      <w:proofErr w:type="gramEnd"/>
      <w:r w:rsidRPr="00E468D1">
        <w:rPr>
          <w:rFonts w:ascii="Times New Roman" w:hAnsi="Times New Roman" w:cs="Times New Roman"/>
        </w:rPr>
        <w:t xml:space="preserve"> </w:t>
      </w:r>
      <w:r w:rsidR="00CA24FB" w:rsidRPr="00E468D1">
        <w:rPr>
          <w:rFonts w:ascii="Times New Roman" w:hAnsi="Times New Roman" w:cs="Times New Roman"/>
        </w:rPr>
        <w:t>de 20</w:t>
      </w:r>
      <w:r w:rsidRPr="00E468D1">
        <w:rPr>
          <w:rFonts w:ascii="Times New Roman" w:hAnsi="Times New Roman" w:cs="Times New Roman"/>
        </w:rPr>
        <w:t>16</w:t>
      </w:r>
    </w:p>
    <w:p w14:paraId="1D5A82D7" w14:textId="77777777" w:rsidR="002A32D1" w:rsidRPr="00E468D1" w:rsidRDefault="002A32D1" w:rsidP="00CA24FB">
      <w:pPr>
        <w:jc w:val="center"/>
        <w:rPr>
          <w:rFonts w:ascii="Times New Roman" w:hAnsi="Times New Roman" w:cs="Times New Roman"/>
          <w:b/>
          <w:bCs/>
          <w:iCs/>
        </w:rPr>
      </w:pPr>
    </w:p>
    <w:p w14:paraId="3C1B3473" w14:textId="77777777" w:rsidR="002A32D1" w:rsidRPr="00E468D1" w:rsidRDefault="002A32D1" w:rsidP="002A32D1">
      <w:pPr>
        <w:jc w:val="center"/>
        <w:rPr>
          <w:rFonts w:ascii="Times New Roman" w:hAnsi="Times New Roman" w:cs="Times New Roman"/>
        </w:rPr>
      </w:pPr>
      <w:r w:rsidRPr="00E468D1">
        <w:rPr>
          <w:rFonts w:ascii="Times New Roman" w:hAnsi="Times New Roman" w:cs="Times New Roman"/>
        </w:rPr>
        <w:t>____________________________________________</w:t>
      </w:r>
    </w:p>
    <w:p w14:paraId="7AB80467" w14:textId="77777777" w:rsidR="002A32D1" w:rsidRPr="00E468D1" w:rsidRDefault="002A32D1" w:rsidP="002A32D1">
      <w:pPr>
        <w:ind w:left="425"/>
        <w:jc w:val="center"/>
        <w:rPr>
          <w:rFonts w:ascii="Times New Roman" w:hAnsi="Times New Roman" w:cs="Times New Roman"/>
          <w:b/>
        </w:rPr>
      </w:pPr>
      <w:r w:rsidRPr="00E468D1">
        <w:rPr>
          <w:rFonts w:ascii="Times New Roman" w:hAnsi="Times New Roman" w:cs="Times New Roman"/>
          <w:b/>
        </w:rPr>
        <w:t>JOSÉ JAIR WERMANN</w:t>
      </w:r>
    </w:p>
    <w:p w14:paraId="008DE174" w14:textId="77777777" w:rsidR="002A32D1" w:rsidRPr="00E468D1" w:rsidRDefault="002A32D1" w:rsidP="002A32D1">
      <w:pPr>
        <w:ind w:left="425"/>
        <w:jc w:val="center"/>
        <w:rPr>
          <w:rFonts w:ascii="Times New Roman" w:hAnsi="Times New Roman" w:cs="Times New Roman"/>
        </w:rPr>
      </w:pPr>
      <w:r w:rsidRPr="00E468D1">
        <w:rPr>
          <w:rFonts w:ascii="Times New Roman" w:hAnsi="Times New Roman" w:cs="Times New Roman"/>
        </w:rPr>
        <w:t>Perito Criminal Federal</w:t>
      </w:r>
    </w:p>
    <w:p w14:paraId="5E0EC055" w14:textId="77777777" w:rsidR="002A32D1" w:rsidRPr="00E468D1" w:rsidRDefault="002A32D1" w:rsidP="002A32D1">
      <w:pPr>
        <w:ind w:left="425"/>
        <w:jc w:val="center"/>
        <w:rPr>
          <w:rFonts w:ascii="Times New Roman" w:hAnsi="Times New Roman" w:cs="Times New Roman"/>
        </w:rPr>
      </w:pPr>
      <w:r w:rsidRPr="00E468D1">
        <w:rPr>
          <w:rFonts w:ascii="Times New Roman" w:hAnsi="Times New Roman" w:cs="Times New Roman"/>
        </w:rPr>
        <w:t xml:space="preserve"> Classe Especial - Matricula 6.469</w:t>
      </w:r>
    </w:p>
    <w:p w14:paraId="76F568A0" w14:textId="77777777" w:rsidR="002A32D1" w:rsidRPr="00E468D1" w:rsidRDefault="002A32D1" w:rsidP="002A32D1">
      <w:pPr>
        <w:ind w:left="425"/>
        <w:jc w:val="center"/>
        <w:rPr>
          <w:rFonts w:ascii="Times New Roman" w:hAnsi="Times New Roman" w:cs="Times New Roman"/>
        </w:rPr>
      </w:pPr>
      <w:r w:rsidRPr="00E468D1">
        <w:rPr>
          <w:rFonts w:ascii="Times New Roman" w:hAnsi="Times New Roman" w:cs="Times New Roman"/>
        </w:rPr>
        <w:t>Diretor técnico-Científico</w:t>
      </w:r>
    </w:p>
    <w:p w14:paraId="3FBBAF12" w14:textId="77777777" w:rsidR="002A32D1" w:rsidRPr="00E468D1" w:rsidRDefault="002A32D1" w:rsidP="002A32D1">
      <w:pPr>
        <w:rPr>
          <w:rFonts w:ascii="Times New Roman" w:hAnsi="Times New Roman" w:cs="Times New Roman"/>
        </w:rPr>
      </w:pPr>
    </w:p>
    <w:p w14:paraId="42FD498C" w14:textId="77777777" w:rsidR="00E27977" w:rsidRPr="00E468D1" w:rsidRDefault="00E27977" w:rsidP="002A32D1">
      <w:pPr>
        <w:rPr>
          <w:rFonts w:ascii="Times New Roman" w:hAnsi="Times New Roman" w:cs="Times New Roman"/>
        </w:rPr>
      </w:pPr>
    </w:p>
    <w:p w14:paraId="09FB6132" w14:textId="77777777" w:rsidR="00E27977" w:rsidRPr="00E468D1" w:rsidRDefault="00E27977" w:rsidP="002A32D1">
      <w:pPr>
        <w:rPr>
          <w:rFonts w:ascii="Times New Roman" w:hAnsi="Times New Roman" w:cs="Times New Roman"/>
        </w:rPr>
      </w:pPr>
    </w:p>
    <w:p w14:paraId="0BCC6CC5" w14:textId="77777777" w:rsidR="00E27977" w:rsidRPr="00E468D1" w:rsidRDefault="00E27977" w:rsidP="002A32D1">
      <w:pPr>
        <w:rPr>
          <w:rFonts w:ascii="Times New Roman" w:hAnsi="Times New Roman" w:cs="Times New Roman"/>
        </w:rPr>
      </w:pPr>
    </w:p>
    <w:p w14:paraId="6389965D" w14:textId="3D6C76DE" w:rsidR="00E27977" w:rsidRPr="00E468D1" w:rsidRDefault="00E27977" w:rsidP="00E27977">
      <w:pPr>
        <w:jc w:val="center"/>
        <w:rPr>
          <w:rFonts w:ascii="Times New Roman" w:hAnsi="Times New Roman" w:cs="Times New Roman"/>
          <w:b/>
        </w:rPr>
      </w:pPr>
      <w:r w:rsidRPr="00E468D1">
        <w:rPr>
          <w:rFonts w:ascii="Times New Roman" w:hAnsi="Times New Roman" w:cs="Times New Roman"/>
          <w:b/>
        </w:rPr>
        <w:t>ANEXO I</w:t>
      </w:r>
    </w:p>
    <w:p w14:paraId="305A612D" w14:textId="67C2F636" w:rsidR="00E27977" w:rsidRPr="00E468D1" w:rsidRDefault="00E27977" w:rsidP="00E27977">
      <w:pPr>
        <w:jc w:val="center"/>
        <w:rPr>
          <w:rFonts w:ascii="Times New Roman" w:hAnsi="Times New Roman" w:cs="Times New Roman"/>
          <w:b/>
        </w:rPr>
      </w:pPr>
      <w:r w:rsidRPr="00E468D1">
        <w:rPr>
          <w:rFonts w:ascii="Times New Roman" w:hAnsi="Times New Roman" w:cs="Times New Roman"/>
          <w:b/>
        </w:rPr>
        <w:t>TERMO DE REFERÊNCIA</w:t>
      </w:r>
    </w:p>
    <w:p w14:paraId="390087E2" w14:textId="0F52A4E1" w:rsidR="00E27977" w:rsidRPr="00E468D1" w:rsidRDefault="00E27977" w:rsidP="00E27977">
      <w:pPr>
        <w:spacing w:after="120" w:line="276" w:lineRule="auto"/>
        <w:ind w:right="-15"/>
        <w:jc w:val="center"/>
        <w:rPr>
          <w:rFonts w:ascii="Times New Roman" w:hAnsi="Times New Roman" w:cs="Times New Roman"/>
          <w:b/>
          <w:bCs/>
          <w:color w:val="000000"/>
        </w:rPr>
      </w:pPr>
      <w:r w:rsidRPr="00E468D1">
        <w:rPr>
          <w:rFonts w:ascii="Times New Roman" w:hAnsi="Times New Roman" w:cs="Times New Roman"/>
          <w:b/>
          <w:bCs/>
          <w:color w:val="000000"/>
        </w:rPr>
        <w:t>(Processo Administrativo n° 08059.001349/2015-90)</w:t>
      </w:r>
    </w:p>
    <w:p w14:paraId="44EA7171" w14:textId="77777777" w:rsidR="00E27977" w:rsidRPr="00E468D1" w:rsidRDefault="00E27977" w:rsidP="00E27977">
      <w:pPr>
        <w:numPr>
          <w:ilvl w:val="0"/>
          <w:numId w:val="1"/>
        </w:numPr>
        <w:spacing w:after="120" w:line="276" w:lineRule="auto"/>
        <w:ind w:right="-15"/>
        <w:jc w:val="both"/>
        <w:rPr>
          <w:rFonts w:ascii="Times New Roman" w:hAnsi="Times New Roman" w:cs="Times New Roman"/>
          <w:b/>
          <w:color w:val="000000"/>
        </w:rPr>
      </w:pPr>
      <w:r w:rsidRPr="00E468D1">
        <w:rPr>
          <w:rFonts w:ascii="Times New Roman" w:hAnsi="Times New Roman" w:cs="Times New Roman"/>
          <w:b/>
          <w:color w:val="000000"/>
        </w:rPr>
        <w:t>DO OBJETO</w:t>
      </w:r>
    </w:p>
    <w:p w14:paraId="710EE519" w14:textId="77777777" w:rsidR="00E27977" w:rsidRPr="00E468D1" w:rsidRDefault="00E27977" w:rsidP="00E27977">
      <w:pPr>
        <w:numPr>
          <w:ilvl w:val="1"/>
          <w:numId w:val="1"/>
        </w:numPr>
        <w:spacing w:before="120" w:after="120" w:line="276" w:lineRule="auto"/>
        <w:ind w:left="425" w:firstLine="0"/>
        <w:jc w:val="both"/>
        <w:rPr>
          <w:rFonts w:ascii="Times New Roman" w:hAnsi="Times New Roman" w:cs="Times New Roman"/>
          <w:b/>
        </w:rPr>
      </w:pPr>
      <w:r w:rsidRPr="00E468D1">
        <w:rPr>
          <w:rFonts w:ascii="Times New Roman" w:hAnsi="Times New Roman" w:cs="Times New Roman"/>
        </w:rPr>
        <w:t>Aquisição de conjuntos de marcadores de vestígios personalizados para atender às atividades de perícia em local de crime</w:t>
      </w:r>
      <w:r w:rsidRPr="00E468D1">
        <w:rPr>
          <w:rFonts w:ascii="Times New Roman" w:hAnsi="Times New Roman" w:cs="Times New Roman"/>
          <w:b/>
        </w:rPr>
        <w:t>,</w:t>
      </w:r>
      <w:r w:rsidRPr="00E468D1">
        <w:rPr>
          <w:rFonts w:ascii="Times New Roman" w:hAnsi="Times New Roman" w:cs="Times New Roman"/>
        </w:rPr>
        <w:t xml:space="preserve"> conforme condições, quantidades e exigências estabelecidas neste instrumento:</w:t>
      </w:r>
    </w:p>
    <w:p w14:paraId="6377E33F" w14:textId="77777777" w:rsidR="00E27977" w:rsidRPr="00E468D1" w:rsidRDefault="00E27977" w:rsidP="00E27977">
      <w:pPr>
        <w:autoSpaceDE w:val="0"/>
        <w:spacing w:before="120" w:after="120" w:line="276" w:lineRule="auto"/>
        <w:ind w:left="425"/>
        <w:jc w:val="both"/>
        <w:rPr>
          <w:rFonts w:ascii="Times New Roman" w:hAnsi="Times New Roman" w:cs="Times New Roman"/>
          <w:color w:val="000000"/>
        </w:rPr>
      </w:pP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3260"/>
        <w:gridCol w:w="1560"/>
        <w:gridCol w:w="1134"/>
        <w:gridCol w:w="1275"/>
        <w:gridCol w:w="1134"/>
      </w:tblGrid>
      <w:tr w:rsidR="00E27977" w:rsidRPr="00E468D1" w14:paraId="497DDB13" w14:textId="77777777" w:rsidTr="00E27977">
        <w:tc>
          <w:tcPr>
            <w:tcW w:w="709" w:type="dxa"/>
            <w:vAlign w:val="center"/>
          </w:tcPr>
          <w:p w14:paraId="0955C8C6" w14:textId="77777777" w:rsidR="00E27977" w:rsidRPr="00E468D1" w:rsidRDefault="00E27977" w:rsidP="00E27977">
            <w:pPr>
              <w:widowControl w:val="0"/>
              <w:suppressAutoHyphens/>
              <w:spacing w:after="120" w:line="276" w:lineRule="auto"/>
              <w:jc w:val="center"/>
              <w:rPr>
                <w:rFonts w:ascii="Times New Roman" w:hAnsi="Times New Roman" w:cs="Times New Roman"/>
                <w:b/>
                <w:bCs/>
                <w:color w:val="000000"/>
              </w:rPr>
            </w:pPr>
            <w:r w:rsidRPr="00E468D1">
              <w:rPr>
                <w:rFonts w:ascii="Times New Roman" w:hAnsi="Times New Roman" w:cs="Times New Roman"/>
                <w:b/>
                <w:bCs/>
                <w:color w:val="000000"/>
              </w:rPr>
              <w:t>ITEM</w:t>
            </w:r>
          </w:p>
          <w:p w14:paraId="3B040216" w14:textId="77777777" w:rsidR="00E27977" w:rsidRPr="00E468D1" w:rsidRDefault="00E27977" w:rsidP="00E27977">
            <w:pPr>
              <w:widowControl w:val="0"/>
              <w:suppressAutoHyphens/>
              <w:spacing w:after="120" w:line="276" w:lineRule="auto"/>
              <w:jc w:val="center"/>
              <w:rPr>
                <w:rFonts w:ascii="Times New Roman" w:hAnsi="Times New Roman" w:cs="Times New Roman"/>
                <w:b/>
                <w:color w:val="000000"/>
              </w:rPr>
            </w:pPr>
          </w:p>
        </w:tc>
        <w:tc>
          <w:tcPr>
            <w:tcW w:w="3260" w:type="dxa"/>
            <w:vAlign w:val="center"/>
          </w:tcPr>
          <w:p w14:paraId="23D0DBA3" w14:textId="77777777" w:rsidR="00E27977" w:rsidRPr="00E468D1" w:rsidRDefault="00E27977" w:rsidP="00E27977">
            <w:pPr>
              <w:spacing w:after="120" w:line="276" w:lineRule="auto"/>
              <w:jc w:val="center"/>
              <w:rPr>
                <w:rFonts w:ascii="Times New Roman" w:hAnsi="Times New Roman" w:cs="Times New Roman"/>
                <w:b/>
                <w:bCs/>
                <w:color w:val="000000"/>
              </w:rPr>
            </w:pPr>
            <w:r w:rsidRPr="00E468D1">
              <w:rPr>
                <w:rFonts w:ascii="Times New Roman" w:hAnsi="Times New Roman" w:cs="Times New Roman"/>
                <w:b/>
                <w:bCs/>
                <w:color w:val="000000"/>
              </w:rPr>
              <w:t>DESCRIÇÃO/</w:t>
            </w:r>
          </w:p>
          <w:p w14:paraId="1E86C74C" w14:textId="77777777" w:rsidR="00E27977" w:rsidRPr="00E468D1" w:rsidRDefault="00E27977" w:rsidP="00E27977">
            <w:pPr>
              <w:widowControl w:val="0"/>
              <w:suppressAutoHyphens/>
              <w:spacing w:after="120" w:line="276" w:lineRule="auto"/>
              <w:jc w:val="center"/>
              <w:rPr>
                <w:rFonts w:ascii="Times New Roman" w:hAnsi="Times New Roman" w:cs="Times New Roman"/>
                <w:color w:val="000000"/>
              </w:rPr>
            </w:pPr>
            <w:r w:rsidRPr="00E468D1">
              <w:rPr>
                <w:rFonts w:ascii="Times New Roman" w:hAnsi="Times New Roman" w:cs="Times New Roman"/>
                <w:b/>
                <w:bCs/>
                <w:color w:val="000000"/>
              </w:rPr>
              <w:t>ESPECIFICAÇÃO</w:t>
            </w:r>
          </w:p>
        </w:tc>
        <w:tc>
          <w:tcPr>
            <w:tcW w:w="1560" w:type="dxa"/>
            <w:vAlign w:val="center"/>
          </w:tcPr>
          <w:p w14:paraId="3398623C" w14:textId="77777777" w:rsidR="00E27977" w:rsidRPr="00E468D1" w:rsidRDefault="00E27977" w:rsidP="00E27977">
            <w:pPr>
              <w:widowControl w:val="0"/>
              <w:suppressAutoHyphens/>
              <w:spacing w:after="120" w:line="276" w:lineRule="auto"/>
              <w:jc w:val="center"/>
              <w:rPr>
                <w:rFonts w:ascii="Times New Roman" w:hAnsi="Times New Roman" w:cs="Times New Roman"/>
                <w:color w:val="000000"/>
              </w:rPr>
            </w:pPr>
            <w:r w:rsidRPr="00E468D1">
              <w:rPr>
                <w:rFonts w:ascii="Times New Roman" w:hAnsi="Times New Roman" w:cs="Times New Roman"/>
                <w:b/>
                <w:bCs/>
                <w:color w:val="000000"/>
              </w:rPr>
              <w:t>IDENTIFICAÇÃO CATMAT</w:t>
            </w:r>
          </w:p>
        </w:tc>
        <w:tc>
          <w:tcPr>
            <w:tcW w:w="1134" w:type="dxa"/>
            <w:vAlign w:val="center"/>
          </w:tcPr>
          <w:p w14:paraId="77FD7767" w14:textId="77777777" w:rsidR="00E27977" w:rsidRPr="00E468D1" w:rsidRDefault="00E27977" w:rsidP="00E27977">
            <w:pPr>
              <w:widowControl w:val="0"/>
              <w:suppressAutoHyphens/>
              <w:spacing w:after="120" w:line="276" w:lineRule="auto"/>
              <w:jc w:val="center"/>
              <w:rPr>
                <w:rFonts w:ascii="Times New Roman" w:hAnsi="Times New Roman" w:cs="Times New Roman"/>
                <w:color w:val="000000"/>
              </w:rPr>
            </w:pPr>
            <w:r w:rsidRPr="00E468D1">
              <w:rPr>
                <w:rFonts w:ascii="Times New Roman" w:hAnsi="Times New Roman" w:cs="Times New Roman"/>
                <w:b/>
                <w:bCs/>
                <w:color w:val="000000"/>
              </w:rPr>
              <w:t>UNIDADE DE MEDIDA</w:t>
            </w:r>
          </w:p>
        </w:tc>
        <w:tc>
          <w:tcPr>
            <w:tcW w:w="1275" w:type="dxa"/>
            <w:vAlign w:val="center"/>
          </w:tcPr>
          <w:p w14:paraId="51DAA1EE" w14:textId="77777777" w:rsidR="00E27977" w:rsidRPr="00E468D1" w:rsidRDefault="00E27977" w:rsidP="00E27977">
            <w:pPr>
              <w:widowControl w:val="0"/>
              <w:suppressAutoHyphens/>
              <w:spacing w:after="120" w:line="276" w:lineRule="auto"/>
              <w:jc w:val="center"/>
              <w:rPr>
                <w:rFonts w:ascii="Times New Roman" w:hAnsi="Times New Roman" w:cs="Times New Roman"/>
                <w:color w:val="000000"/>
              </w:rPr>
            </w:pPr>
            <w:r w:rsidRPr="00E468D1">
              <w:rPr>
                <w:rFonts w:ascii="Times New Roman" w:hAnsi="Times New Roman" w:cs="Times New Roman"/>
                <w:b/>
                <w:bCs/>
                <w:color w:val="000000"/>
              </w:rPr>
              <w:t>QUANTIDADE</w:t>
            </w:r>
          </w:p>
        </w:tc>
        <w:tc>
          <w:tcPr>
            <w:tcW w:w="1134" w:type="dxa"/>
            <w:vAlign w:val="center"/>
          </w:tcPr>
          <w:p w14:paraId="4B82F683" w14:textId="77777777" w:rsidR="00E27977" w:rsidRPr="00E468D1" w:rsidRDefault="00E27977" w:rsidP="00E27977">
            <w:pPr>
              <w:widowControl w:val="0"/>
              <w:suppressAutoHyphens/>
              <w:spacing w:after="120" w:line="276" w:lineRule="auto"/>
              <w:jc w:val="center"/>
              <w:rPr>
                <w:rFonts w:ascii="Times New Roman" w:hAnsi="Times New Roman" w:cs="Times New Roman"/>
                <w:b/>
                <w:bCs/>
                <w:i/>
              </w:rPr>
            </w:pPr>
            <w:r w:rsidRPr="00E468D1">
              <w:rPr>
                <w:rFonts w:ascii="Times New Roman" w:hAnsi="Times New Roman" w:cs="Times New Roman"/>
                <w:b/>
                <w:bCs/>
                <w:i/>
              </w:rPr>
              <w:t>VALOR</w:t>
            </w:r>
          </w:p>
          <w:p w14:paraId="7A37CB44" w14:textId="77777777" w:rsidR="00E27977" w:rsidRPr="00E468D1" w:rsidRDefault="00E27977" w:rsidP="00E27977">
            <w:pPr>
              <w:widowControl w:val="0"/>
              <w:suppressAutoHyphens/>
              <w:spacing w:after="120" w:line="276" w:lineRule="auto"/>
              <w:jc w:val="center"/>
              <w:rPr>
                <w:rFonts w:ascii="Times New Roman" w:hAnsi="Times New Roman" w:cs="Times New Roman"/>
                <w:b/>
                <w:bCs/>
                <w:i/>
              </w:rPr>
            </w:pPr>
            <w:r w:rsidRPr="00E468D1">
              <w:rPr>
                <w:rFonts w:ascii="Times New Roman" w:hAnsi="Times New Roman" w:cs="Times New Roman"/>
                <w:b/>
                <w:bCs/>
                <w:i/>
              </w:rPr>
              <w:t>MAXIMO ADMITIDO</w:t>
            </w:r>
          </w:p>
        </w:tc>
      </w:tr>
      <w:tr w:rsidR="00E27977" w:rsidRPr="00E468D1" w14:paraId="525C6AF8" w14:textId="77777777" w:rsidTr="00E27977">
        <w:tc>
          <w:tcPr>
            <w:tcW w:w="709" w:type="dxa"/>
            <w:vMerge w:val="restart"/>
          </w:tcPr>
          <w:p w14:paraId="7C4A4CFA" w14:textId="77777777" w:rsidR="00E27977" w:rsidRPr="00E468D1" w:rsidRDefault="00E27977" w:rsidP="00E27977">
            <w:pPr>
              <w:widowControl w:val="0"/>
              <w:suppressAutoHyphens/>
              <w:spacing w:after="120" w:line="276" w:lineRule="auto"/>
              <w:jc w:val="center"/>
              <w:rPr>
                <w:rFonts w:ascii="Times New Roman" w:hAnsi="Times New Roman" w:cs="Times New Roman"/>
                <w:b/>
                <w:color w:val="000000"/>
              </w:rPr>
            </w:pPr>
            <w:r w:rsidRPr="00E468D1">
              <w:rPr>
                <w:rFonts w:ascii="Times New Roman" w:hAnsi="Times New Roman" w:cs="Times New Roman"/>
                <w:b/>
                <w:color w:val="000000"/>
              </w:rPr>
              <w:t>1</w:t>
            </w:r>
          </w:p>
        </w:tc>
        <w:tc>
          <w:tcPr>
            <w:tcW w:w="3260" w:type="dxa"/>
          </w:tcPr>
          <w:p w14:paraId="4978144C" w14:textId="77777777" w:rsidR="00E27977" w:rsidRPr="00E468D1" w:rsidRDefault="00E27977" w:rsidP="00E27977">
            <w:pPr>
              <w:suppressAutoHyphens/>
              <w:spacing w:before="120" w:after="120"/>
              <w:jc w:val="both"/>
              <w:rPr>
                <w:rFonts w:ascii="Times New Roman" w:hAnsi="Times New Roman" w:cs="Times New Roman"/>
                <w:color w:val="000000"/>
              </w:rPr>
            </w:pPr>
            <w:r w:rsidRPr="00E468D1">
              <w:rPr>
                <w:rFonts w:ascii="Times New Roman" w:hAnsi="Times New Roman" w:cs="Times New Roman"/>
              </w:rPr>
              <w:t xml:space="preserve">Conjunto de placas para sinalização em formato V (ângulo de 50°), em plástico amarelo de 03 mm de espessura, com faces medindo 15 cm </w:t>
            </w:r>
            <w:proofErr w:type="gramStart"/>
            <w:r w:rsidRPr="00E468D1">
              <w:rPr>
                <w:rFonts w:ascii="Times New Roman" w:hAnsi="Times New Roman" w:cs="Times New Roman"/>
              </w:rPr>
              <w:t>x</w:t>
            </w:r>
            <w:proofErr w:type="gramEnd"/>
            <w:r w:rsidRPr="00E468D1">
              <w:rPr>
                <w:rFonts w:ascii="Times New Roman" w:hAnsi="Times New Roman" w:cs="Times New Roman"/>
              </w:rPr>
              <w:t xml:space="preserve"> 10 cm (A x L), numeradas de “1” a “50” e com os dizeres na cor preta em ambas faces externas, na parte superior “PF” com 15mm x 10mm (A x L) por caractere, na parte central numeração de “1” a “50” com 60mm x 25mm (A x L) por caractere, e escala métrica de 10 cm na base com 5 mm x 3mm (A x L) por caractere, conforme fotografias abaixo:</w:t>
            </w:r>
          </w:p>
        </w:tc>
        <w:tc>
          <w:tcPr>
            <w:tcW w:w="1560" w:type="dxa"/>
          </w:tcPr>
          <w:p w14:paraId="1EAF7CA8" w14:textId="77777777" w:rsidR="00E27977" w:rsidRPr="00E468D1" w:rsidRDefault="00E27977" w:rsidP="00E27977">
            <w:pPr>
              <w:widowControl w:val="0"/>
              <w:suppressAutoHyphens/>
              <w:spacing w:after="120" w:line="276" w:lineRule="auto"/>
              <w:rPr>
                <w:rFonts w:ascii="Times New Roman" w:hAnsi="Times New Roman" w:cs="Times New Roman"/>
                <w:color w:val="000000"/>
              </w:rPr>
            </w:pPr>
          </w:p>
        </w:tc>
        <w:tc>
          <w:tcPr>
            <w:tcW w:w="1134" w:type="dxa"/>
          </w:tcPr>
          <w:p w14:paraId="4D4DF2BA" w14:textId="77777777" w:rsidR="00E27977" w:rsidRPr="00E468D1" w:rsidRDefault="00E27977" w:rsidP="00E27977">
            <w:pPr>
              <w:widowControl w:val="0"/>
              <w:suppressAutoHyphens/>
              <w:spacing w:after="120" w:line="276" w:lineRule="auto"/>
              <w:rPr>
                <w:rFonts w:ascii="Times New Roman" w:hAnsi="Times New Roman" w:cs="Times New Roman"/>
                <w:color w:val="000000"/>
              </w:rPr>
            </w:pPr>
            <w:r w:rsidRPr="00E468D1">
              <w:rPr>
                <w:rFonts w:ascii="Times New Roman" w:hAnsi="Times New Roman" w:cs="Times New Roman"/>
                <w:color w:val="000000"/>
              </w:rPr>
              <w:t>Conjunto</w:t>
            </w:r>
          </w:p>
        </w:tc>
        <w:tc>
          <w:tcPr>
            <w:tcW w:w="1275" w:type="dxa"/>
          </w:tcPr>
          <w:p w14:paraId="42659E2A" w14:textId="77777777" w:rsidR="00E27977" w:rsidRPr="00E468D1" w:rsidRDefault="00E27977" w:rsidP="00E27977">
            <w:pPr>
              <w:widowControl w:val="0"/>
              <w:suppressAutoHyphens/>
              <w:spacing w:after="120" w:line="276" w:lineRule="auto"/>
              <w:rPr>
                <w:rFonts w:ascii="Times New Roman" w:hAnsi="Times New Roman" w:cs="Times New Roman"/>
                <w:color w:val="000000"/>
              </w:rPr>
            </w:pPr>
            <w:r w:rsidRPr="00E468D1">
              <w:rPr>
                <w:rFonts w:ascii="Times New Roman" w:hAnsi="Times New Roman" w:cs="Times New Roman"/>
                <w:color w:val="000000"/>
              </w:rPr>
              <w:t>60</w:t>
            </w:r>
          </w:p>
        </w:tc>
        <w:tc>
          <w:tcPr>
            <w:tcW w:w="1134" w:type="dxa"/>
          </w:tcPr>
          <w:p w14:paraId="4F718DDE" w14:textId="77777777" w:rsidR="00E27977" w:rsidRPr="00E468D1" w:rsidRDefault="00E27977" w:rsidP="00E27977">
            <w:pPr>
              <w:widowControl w:val="0"/>
              <w:suppressAutoHyphens/>
              <w:spacing w:after="120" w:line="276" w:lineRule="auto"/>
              <w:rPr>
                <w:rFonts w:ascii="Times New Roman" w:hAnsi="Times New Roman" w:cs="Times New Roman"/>
                <w:color w:val="000000"/>
              </w:rPr>
            </w:pPr>
            <w:r w:rsidRPr="00E468D1">
              <w:rPr>
                <w:rFonts w:ascii="Times New Roman" w:hAnsi="Times New Roman" w:cs="Times New Roman"/>
                <w:color w:val="000000"/>
              </w:rPr>
              <w:t>16.642,80</w:t>
            </w:r>
          </w:p>
        </w:tc>
      </w:tr>
      <w:tr w:rsidR="00E27977" w:rsidRPr="00E468D1" w14:paraId="2665C2B0" w14:textId="77777777" w:rsidTr="00E27977">
        <w:tc>
          <w:tcPr>
            <w:tcW w:w="709" w:type="dxa"/>
            <w:vMerge/>
          </w:tcPr>
          <w:p w14:paraId="3E808675" w14:textId="77777777" w:rsidR="00E27977" w:rsidRPr="00E468D1" w:rsidRDefault="00E27977" w:rsidP="00E27977">
            <w:pPr>
              <w:widowControl w:val="0"/>
              <w:suppressAutoHyphens/>
              <w:spacing w:after="120" w:line="276" w:lineRule="auto"/>
              <w:jc w:val="center"/>
              <w:rPr>
                <w:rFonts w:ascii="Times New Roman" w:hAnsi="Times New Roman" w:cs="Times New Roman"/>
                <w:b/>
                <w:color w:val="000000"/>
              </w:rPr>
            </w:pPr>
          </w:p>
        </w:tc>
        <w:tc>
          <w:tcPr>
            <w:tcW w:w="8363" w:type="dxa"/>
            <w:gridSpan w:val="5"/>
          </w:tcPr>
          <w:p w14:paraId="63B31297" w14:textId="77777777" w:rsidR="00E27977" w:rsidRPr="00E468D1" w:rsidRDefault="00E27977" w:rsidP="00E27977">
            <w:pPr>
              <w:widowControl w:val="0"/>
              <w:suppressAutoHyphens/>
              <w:spacing w:before="120" w:after="120"/>
              <w:jc w:val="center"/>
              <w:rPr>
                <w:rFonts w:ascii="Times New Roman" w:hAnsi="Times New Roman" w:cs="Times New Roman"/>
                <w:color w:val="000000"/>
              </w:rPr>
            </w:pPr>
            <w:r w:rsidRPr="00E468D1">
              <w:rPr>
                <w:rFonts w:ascii="Times New Roman" w:hAnsi="Times New Roman" w:cs="Times New Roman"/>
                <w:noProof/>
                <w:color w:val="000000"/>
              </w:rPr>
              <w:drawing>
                <wp:inline distT="0" distB="0" distL="0" distR="0" wp14:anchorId="471503CC" wp14:editId="0C3F83B3">
                  <wp:extent cx="1327868" cy="1499206"/>
                  <wp:effectExtent l="0" t="0" r="5715" b="635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DSCF0344_editado.jpg"/>
                          <pic:cNvPicPr/>
                        </pic:nvPicPr>
                        <pic:blipFill rotWithShape="1">
                          <a:blip r:embed="rId11" cstate="print">
                            <a:extLst>
                              <a:ext uri="{28A0092B-C50C-407E-A947-70E740481C1C}">
                                <a14:useLocalDpi xmlns:a14="http://schemas.microsoft.com/office/drawing/2010/main" val="0"/>
                              </a:ext>
                            </a:extLst>
                          </a:blip>
                          <a:srcRect l="23682" r="13018" b="4704"/>
                          <a:stretch/>
                        </pic:blipFill>
                        <pic:spPr bwMode="auto">
                          <a:xfrm>
                            <a:off x="0" y="0"/>
                            <a:ext cx="1343677" cy="1517055"/>
                          </a:xfrm>
                          <a:prstGeom prst="rect">
                            <a:avLst/>
                          </a:prstGeom>
                          <a:ln>
                            <a:noFill/>
                          </a:ln>
                          <a:extLst>
                            <a:ext uri="{53640926-AAD7-44D8-BBD7-CCE9431645EC}">
                              <a14:shadowObscured xmlns:a14="http://schemas.microsoft.com/office/drawing/2010/main"/>
                            </a:ext>
                          </a:extLst>
                        </pic:spPr>
                      </pic:pic>
                    </a:graphicData>
                  </a:graphic>
                </wp:inline>
              </w:drawing>
            </w:r>
            <w:r w:rsidRPr="00E468D1">
              <w:rPr>
                <w:rFonts w:ascii="Times New Roman" w:hAnsi="Times New Roman" w:cs="Times New Roman"/>
                <w:color w:val="000000"/>
              </w:rPr>
              <w:t xml:space="preserve">          </w:t>
            </w:r>
            <w:r w:rsidRPr="00E468D1">
              <w:rPr>
                <w:rFonts w:ascii="Times New Roman" w:hAnsi="Times New Roman" w:cs="Times New Roman"/>
                <w:noProof/>
                <w:color w:val="000000"/>
              </w:rPr>
              <w:drawing>
                <wp:inline distT="0" distB="0" distL="0" distR="0" wp14:anchorId="7BAC34A7" wp14:editId="186CE794">
                  <wp:extent cx="1367625" cy="1512033"/>
                  <wp:effectExtent l="0" t="0" r="444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arcador_editado2.png"/>
                          <pic:cNvPicPr/>
                        </pic:nvPicPr>
                        <pic:blipFill rotWithShape="1">
                          <a:blip r:embed="rId12">
                            <a:extLst>
                              <a:ext uri="{28A0092B-C50C-407E-A947-70E740481C1C}">
                                <a14:useLocalDpi xmlns:a14="http://schemas.microsoft.com/office/drawing/2010/main" val="0"/>
                              </a:ext>
                            </a:extLst>
                          </a:blip>
                          <a:srcRect r="32895" b="28170"/>
                          <a:stretch/>
                        </pic:blipFill>
                        <pic:spPr bwMode="auto">
                          <a:xfrm>
                            <a:off x="0" y="0"/>
                            <a:ext cx="1397039" cy="1544553"/>
                          </a:xfrm>
                          <a:prstGeom prst="rect">
                            <a:avLst/>
                          </a:prstGeom>
                          <a:ln>
                            <a:noFill/>
                          </a:ln>
                          <a:extLst>
                            <a:ext uri="{53640926-AAD7-44D8-BBD7-CCE9431645EC}">
                              <a14:shadowObscured xmlns:a14="http://schemas.microsoft.com/office/drawing/2010/main"/>
                            </a:ext>
                          </a:extLst>
                        </pic:spPr>
                      </pic:pic>
                    </a:graphicData>
                  </a:graphic>
                </wp:inline>
              </w:drawing>
            </w:r>
          </w:p>
          <w:p w14:paraId="67DD0DC2" w14:textId="77777777" w:rsidR="00E27977" w:rsidRPr="00E468D1" w:rsidRDefault="00E27977" w:rsidP="00E27977">
            <w:pPr>
              <w:widowControl w:val="0"/>
              <w:suppressAutoHyphens/>
              <w:spacing w:before="120" w:after="120" w:line="276" w:lineRule="auto"/>
              <w:jc w:val="center"/>
              <w:rPr>
                <w:rFonts w:ascii="Times New Roman" w:hAnsi="Times New Roman" w:cs="Times New Roman"/>
                <w:color w:val="000000"/>
              </w:rPr>
            </w:pPr>
            <w:r w:rsidRPr="00E468D1">
              <w:rPr>
                <w:rFonts w:ascii="Times New Roman" w:hAnsi="Times New Roman" w:cs="Times New Roman"/>
                <w:noProof/>
                <w:color w:val="000000"/>
              </w:rPr>
              <w:lastRenderedPageBreak/>
              <w:drawing>
                <wp:inline distT="0" distB="0" distL="0" distR="0" wp14:anchorId="24FCC473" wp14:editId="100945A6">
                  <wp:extent cx="1484243" cy="1431235"/>
                  <wp:effectExtent l="0" t="0" r="190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arcador_editado3.png"/>
                          <pic:cNvPicPr/>
                        </pic:nvPicPr>
                        <pic:blipFill rotWithShape="1">
                          <a:blip r:embed="rId13">
                            <a:extLst>
                              <a:ext uri="{28A0092B-C50C-407E-A947-70E740481C1C}">
                                <a14:useLocalDpi xmlns:a14="http://schemas.microsoft.com/office/drawing/2010/main" val="0"/>
                              </a:ext>
                            </a:extLst>
                          </a:blip>
                          <a:srcRect r="23184" b="28285"/>
                          <a:stretch/>
                        </pic:blipFill>
                        <pic:spPr bwMode="auto">
                          <a:xfrm>
                            <a:off x="0" y="0"/>
                            <a:ext cx="1501819" cy="1448183"/>
                          </a:xfrm>
                          <a:prstGeom prst="rect">
                            <a:avLst/>
                          </a:prstGeom>
                          <a:ln>
                            <a:noFill/>
                          </a:ln>
                          <a:extLst>
                            <a:ext uri="{53640926-AAD7-44D8-BBD7-CCE9431645EC}">
                              <a14:shadowObscured xmlns:a14="http://schemas.microsoft.com/office/drawing/2010/main"/>
                            </a:ext>
                          </a:extLst>
                        </pic:spPr>
                      </pic:pic>
                    </a:graphicData>
                  </a:graphic>
                </wp:inline>
              </w:drawing>
            </w:r>
            <w:r w:rsidRPr="00E468D1">
              <w:rPr>
                <w:rFonts w:ascii="Times New Roman" w:hAnsi="Times New Roman" w:cs="Times New Roman"/>
                <w:color w:val="000000"/>
              </w:rPr>
              <w:t xml:space="preserve">          </w:t>
            </w:r>
            <w:r w:rsidRPr="00E468D1">
              <w:rPr>
                <w:rFonts w:ascii="Times New Roman" w:hAnsi="Times New Roman" w:cs="Times New Roman"/>
                <w:noProof/>
              </w:rPr>
              <w:drawing>
                <wp:inline distT="0" distB="0" distL="0" distR="0" wp14:anchorId="4EC1AAED" wp14:editId="76C713B8">
                  <wp:extent cx="1304595" cy="1476000"/>
                  <wp:effectExtent l="0" t="0" r="0" b="0"/>
                  <wp:docPr id="1" name="Imagem 1" descr="DSCF0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SCF0338"/>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18234" r="15475"/>
                          <a:stretch/>
                        </pic:blipFill>
                        <pic:spPr bwMode="auto">
                          <a:xfrm>
                            <a:off x="0" y="0"/>
                            <a:ext cx="1304595" cy="1476000"/>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E27977" w:rsidRPr="00E468D1" w14:paraId="6FD145A5" w14:textId="77777777" w:rsidTr="00E27977">
        <w:tc>
          <w:tcPr>
            <w:tcW w:w="709" w:type="dxa"/>
          </w:tcPr>
          <w:p w14:paraId="28EAB367" w14:textId="77777777" w:rsidR="00E27977" w:rsidRPr="00E468D1" w:rsidRDefault="00E27977" w:rsidP="00E27977">
            <w:pPr>
              <w:widowControl w:val="0"/>
              <w:suppressAutoHyphens/>
              <w:spacing w:after="120" w:line="276" w:lineRule="auto"/>
              <w:jc w:val="center"/>
              <w:rPr>
                <w:rFonts w:ascii="Times New Roman" w:hAnsi="Times New Roman" w:cs="Times New Roman"/>
                <w:b/>
                <w:color w:val="000000"/>
              </w:rPr>
            </w:pPr>
            <w:r w:rsidRPr="00E468D1">
              <w:rPr>
                <w:rFonts w:ascii="Times New Roman" w:hAnsi="Times New Roman" w:cs="Times New Roman"/>
                <w:b/>
                <w:color w:val="000000"/>
              </w:rPr>
              <w:lastRenderedPageBreak/>
              <w:t>2</w:t>
            </w:r>
          </w:p>
        </w:tc>
        <w:tc>
          <w:tcPr>
            <w:tcW w:w="3260" w:type="dxa"/>
          </w:tcPr>
          <w:p w14:paraId="4EF14B9C" w14:textId="77777777" w:rsidR="00E27977" w:rsidRPr="00E468D1" w:rsidRDefault="00E27977" w:rsidP="00E27977">
            <w:pPr>
              <w:widowControl w:val="0"/>
              <w:suppressAutoHyphens/>
              <w:spacing w:after="120" w:line="276" w:lineRule="auto"/>
              <w:jc w:val="both"/>
              <w:rPr>
                <w:rFonts w:ascii="Times New Roman" w:hAnsi="Times New Roman" w:cs="Times New Roman"/>
                <w:color w:val="000000"/>
              </w:rPr>
            </w:pPr>
            <w:r w:rsidRPr="00E468D1">
              <w:rPr>
                <w:rFonts w:ascii="Times New Roman" w:hAnsi="Times New Roman" w:cs="Times New Roman"/>
              </w:rPr>
              <w:t xml:space="preserve">Conjunto de placas para sinalização plano, em plástico amarelo de 03 mm de espessura, com faces medindo 15 cm </w:t>
            </w:r>
            <w:proofErr w:type="gramStart"/>
            <w:r w:rsidRPr="00E468D1">
              <w:rPr>
                <w:rFonts w:ascii="Times New Roman" w:hAnsi="Times New Roman" w:cs="Times New Roman"/>
              </w:rPr>
              <w:t>x</w:t>
            </w:r>
            <w:proofErr w:type="gramEnd"/>
            <w:r w:rsidRPr="00E468D1">
              <w:rPr>
                <w:rFonts w:ascii="Times New Roman" w:hAnsi="Times New Roman" w:cs="Times New Roman"/>
              </w:rPr>
              <w:t xml:space="preserve"> 10 cm (A x L), numeradas de “1” a “30” e com os dizeres na cor preta, na parte superior “PF” com 15mm x 10mm (A x L) por caractere, na parte central numeração de “1” a “30” com 60mm x 25mm (A x L) por caractere, e escala métrica de 10 cm na base com 5 mm x 3mm (A x L) por caractere</w:t>
            </w:r>
          </w:p>
        </w:tc>
        <w:tc>
          <w:tcPr>
            <w:tcW w:w="1560" w:type="dxa"/>
          </w:tcPr>
          <w:p w14:paraId="19EE8DAB" w14:textId="77777777" w:rsidR="00E27977" w:rsidRPr="00E468D1" w:rsidRDefault="00E27977" w:rsidP="00E27977">
            <w:pPr>
              <w:widowControl w:val="0"/>
              <w:suppressAutoHyphens/>
              <w:spacing w:after="120" w:line="276" w:lineRule="auto"/>
              <w:rPr>
                <w:rFonts w:ascii="Times New Roman" w:hAnsi="Times New Roman" w:cs="Times New Roman"/>
                <w:color w:val="000000"/>
              </w:rPr>
            </w:pPr>
          </w:p>
        </w:tc>
        <w:tc>
          <w:tcPr>
            <w:tcW w:w="1134" w:type="dxa"/>
          </w:tcPr>
          <w:p w14:paraId="6FBDA578" w14:textId="77777777" w:rsidR="00E27977" w:rsidRPr="00E468D1" w:rsidRDefault="00E27977" w:rsidP="00E27977">
            <w:pPr>
              <w:widowControl w:val="0"/>
              <w:suppressAutoHyphens/>
              <w:spacing w:after="120" w:line="276" w:lineRule="auto"/>
              <w:rPr>
                <w:rFonts w:ascii="Times New Roman" w:hAnsi="Times New Roman" w:cs="Times New Roman"/>
                <w:color w:val="000000"/>
              </w:rPr>
            </w:pPr>
            <w:r w:rsidRPr="00E468D1">
              <w:rPr>
                <w:rFonts w:ascii="Times New Roman" w:hAnsi="Times New Roman" w:cs="Times New Roman"/>
                <w:color w:val="000000"/>
              </w:rPr>
              <w:t>Conjunto</w:t>
            </w:r>
          </w:p>
        </w:tc>
        <w:tc>
          <w:tcPr>
            <w:tcW w:w="1275" w:type="dxa"/>
          </w:tcPr>
          <w:p w14:paraId="5981F051" w14:textId="77777777" w:rsidR="00E27977" w:rsidRPr="00E468D1" w:rsidRDefault="00E27977" w:rsidP="00E27977">
            <w:pPr>
              <w:widowControl w:val="0"/>
              <w:suppressAutoHyphens/>
              <w:spacing w:after="120" w:line="276" w:lineRule="auto"/>
              <w:rPr>
                <w:rFonts w:ascii="Times New Roman" w:hAnsi="Times New Roman" w:cs="Times New Roman"/>
                <w:color w:val="000000"/>
              </w:rPr>
            </w:pPr>
            <w:r w:rsidRPr="00E468D1">
              <w:rPr>
                <w:rFonts w:ascii="Times New Roman" w:hAnsi="Times New Roman" w:cs="Times New Roman"/>
                <w:color w:val="000000"/>
              </w:rPr>
              <w:t>60</w:t>
            </w:r>
          </w:p>
        </w:tc>
        <w:tc>
          <w:tcPr>
            <w:tcW w:w="1134" w:type="dxa"/>
          </w:tcPr>
          <w:p w14:paraId="68ED39DA" w14:textId="77777777" w:rsidR="00E27977" w:rsidRPr="00E468D1" w:rsidRDefault="00E27977" w:rsidP="00E27977">
            <w:pPr>
              <w:widowControl w:val="0"/>
              <w:suppressAutoHyphens/>
              <w:spacing w:after="120" w:line="276" w:lineRule="auto"/>
              <w:rPr>
                <w:rFonts w:ascii="Times New Roman" w:hAnsi="Times New Roman" w:cs="Times New Roman"/>
                <w:color w:val="000000"/>
              </w:rPr>
            </w:pPr>
            <w:r w:rsidRPr="00E468D1">
              <w:rPr>
                <w:rFonts w:ascii="Times New Roman" w:hAnsi="Times New Roman" w:cs="Times New Roman"/>
                <w:color w:val="000000"/>
              </w:rPr>
              <w:t>8.559,00</w:t>
            </w:r>
          </w:p>
        </w:tc>
      </w:tr>
      <w:tr w:rsidR="00E27977" w:rsidRPr="00E468D1" w14:paraId="4766AD22" w14:textId="77777777" w:rsidTr="00E27977">
        <w:tc>
          <w:tcPr>
            <w:tcW w:w="709" w:type="dxa"/>
            <w:vMerge w:val="restart"/>
          </w:tcPr>
          <w:p w14:paraId="4A69C8E5" w14:textId="77777777" w:rsidR="00E27977" w:rsidRPr="00E468D1" w:rsidRDefault="00E27977" w:rsidP="00E27977">
            <w:pPr>
              <w:widowControl w:val="0"/>
              <w:suppressAutoHyphens/>
              <w:spacing w:after="120" w:line="276" w:lineRule="auto"/>
              <w:jc w:val="center"/>
              <w:rPr>
                <w:rFonts w:ascii="Times New Roman" w:hAnsi="Times New Roman" w:cs="Times New Roman"/>
                <w:b/>
                <w:color w:val="000000"/>
              </w:rPr>
            </w:pPr>
            <w:r w:rsidRPr="00E468D1">
              <w:rPr>
                <w:rFonts w:ascii="Times New Roman" w:hAnsi="Times New Roman" w:cs="Times New Roman"/>
                <w:b/>
                <w:color w:val="000000"/>
              </w:rPr>
              <w:t>3</w:t>
            </w:r>
          </w:p>
        </w:tc>
        <w:tc>
          <w:tcPr>
            <w:tcW w:w="3260" w:type="dxa"/>
          </w:tcPr>
          <w:p w14:paraId="574CE011" w14:textId="77777777" w:rsidR="00E27977" w:rsidRPr="00E468D1" w:rsidRDefault="00E27977" w:rsidP="00E27977">
            <w:pPr>
              <w:suppressAutoHyphens/>
              <w:jc w:val="both"/>
              <w:rPr>
                <w:rFonts w:ascii="Times New Roman" w:hAnsi="Times New Roman" w:cs="Times New Roman"/>
              </w:rPr>
            </w:pPr>
            <w:r w:rsidRPr="00E468D1">
              <w:rPr>
                <w:rFonts w:ascii="Times New Roman" w:hAnsi="Times New Roman" w:cs="Times New Roman"/>
              </w:rPr>
              <w:t>Sacola de lona sintética leve, resistente a furos, com alças ajustáveis, na cor amarela ou preta, em tamanho compatível para acondicionar simultaneamente os conjuntos de placas dos itens 1 e 2, conforme fotografias abaixo:</w:t>
            </w:r>
          </w:p>
        </w:tc>
        <w:tc>
          <w:tcPr>
            <w:tcW w:w="1560" w:type="dxa"/>
          </w:tcPr>
          <w:p w14:paraId="3B3CD513" w14:textId="77777777" w:rsidR="00E27977" w:rsidRPr="00E468D1" w:rsidRDefault="00E27977" w:rsidP="00E27977">
            <w:pPr>
              <w:widowControl w:val="0"/>
              <w:suppressAutoHyphens/>
              <w:spacing w:after="120" w:line="276" w:lineRule="auto"/>
              <w:rPr>
                <w:rFonts w:ascii="Times New Roman" w:hAnsi="Times New Roman" w:cs="Times New Roman"/>
                <w:color w:val="000000"/>
              </w:rPr>
            </w:pPr>
          </w:p>
        </w:tc>
        <w:tc>
          <w:tcPr>
            <w:tcW w:w="1134" w:type="dxa"/>
          </w:tcPr>
          <w:p w14:paraId="27C71F22" w14:textId="77777777" w:rsidR="00E27977" w:rsidRPr="00E468D1" w:rsidRDefault="00E27977" w:rsidP="00E27977">
            <w:pPr>
              <w:widowControl w:val="0"/>
              <w:suppressAutoHyphens/>
              <w:spacing w:after="120" w:line="276" w:lineRule="auto"/>
              <w:rPr>
                <w:rFonts w:ascii="Times New Roman" w:hAnsi="Times New Roman" w:cs="Times New Roman"/>
                <w:color w:val="000000"/>
              </w:rPr>
            </w:pPr>
            <w:r w:rsidRPr="00E468D1">
              <w:rPr>
                <w:rFonts w:ascii="Times New Roman" w:hAnsi="Times New Roman" w:cs="Times New Roman"/>
                <w:color w:val="000000"/>
              </w:rPr>
              <w:t>Unidade</w:t>
            </w:r>
          </w:p>
        </w:tc>
        <w:tc>
          <w:tcPr>
            <w:tcW w:w="1275" w:type="dxa"/>
          </w:tcPr>
          <w:p w14:paraId="1D021E0A" w14:textId="77777777" w:rsidR="00E27977" w:rsidRPr="00E468D1" w:rsidRDefault="00E27977" w:rsidP="00E27977">
            <w:pPr>
              <w:widowControl w:val="0"/>
              <w:suppressAutoHyphens/>
              <w:spacing w:after="120" w:line="276" w:lineRule="auto"/>
              <w:rPr>
                <w:rFonts w:ascii="Times New Roman" w:hAnsi="Times New Roman" w:cs="Times New Roman"/>
                <w:color w:val="000000"/>
              </w:rPr>
            </w:pPr>
            <w:r w:rsidRPr="00E468D1">
              <w:rPr>
                <w:rFonts w:ascii="Times New Roman" w:hAnsi="Times New Roman" w:cs="Times New Roman"/>
                <w:color w:val="000000"/>
              </w:rPr>
              <w:t>60</w:t>
            </w:r>
          </w:p>
        </w:tc>
        <w:tc>
          <w:tcPr>
            <w:tcW w:w="1134" w:type="dxa"/>
          </w:tcPr>
          <w:p w14:paraId="7547326E" w14:textId="77777777" w:rsidR="00E27977" w:rsidRPr="00E468D1" w:rsidRDefault="00E27977" w:rsidP="00E27977">
            <w:pPr>
              <w:widowControl w:val="0"/>
              <w:suppressAutoHyphens/>
              <w:spacing w:after="120" w:line="276" w:lineRule="auto"/>
              <w:rPr>
                <w:rFonts w:ascii="Times New Roman" w:hAnsi="Times New Roman" w:cs="Times New Roman"/>
                <w:color w:val="000000"/>
              </w:rPr>
            </w:pPr>
            <w:r w:rsidRPr="00E468D1">
              <w:rPr>
                <w:rFonts w:ascii="Times New Roman" w:hAnsi="Times New Roman" w:cs="Times New Roman"/>
                <w:color w:val="000000"/>
              </w:rPr>
              <w:t>2.340,00</w:t>
            </w:r>
          </w:p>
        </w:tc>
      </w:tr>
      <w:tr w:rsidR="00E27977" w:rsidRPr="00E468D1" w14:paraId="0C566D48" w14:textId="77777777" w:rsidTr="00E27977">
        <w:tc>
          <w:tcPr>
            <w:tcW w:w="709" w:type="dxa"/>
            <w:vMerge/>
          </w:tcPr>
          <w:p w14:paraId="490CBEE7" w14:textId="77777777" w:rsidR="00E27977" w:rsidRPr="00E468D1" w:rsidRDefault="00E27977" w:rsidP="00E27977">
            <w:pPr>
              <w:widowControl w:val="0"/>
              <w:suppressAutoHyphens/>
              <w:spacing w:after="120" w:line="276" w:lineRule="auto"/>
              <w:jc w:val="center"/>
              <w:rPr>
                <w:rFonts w:ascii="Times New Roman" w:hAnsi="Times New Roman" w:cs="Times New Roman"/>
                <w:b/>
                <w:color w:val="000000"/>
              </w:rPr>
            </w:pPr>
          </w:p>
        </w:tc>
        <w:tc>
          <w:tcPr>
            <w:tcW w:w="8363" w:type="dxa"/>
            <w:gridSpan w:val="5"/>
          </w:tcPr>
          <w:p w14:paraId="09047DB0" w14:textId="77777777" w:rsidR="00E27977" w:rsidRPr="00E468D1" w:rsidRDefault="00E27977" w:rsidP="00E27977">
            <w:pPr>
              <w:widowControl w:val="0"/>
              <w:suppressAutoHyphens/>
              <w:spacing w:before="120" w:after="120"/>
              <w:jc w:val="center"/>
              <w:rPr>
                <w:rFonts w:ascii="Times New Roman" w:hAnsi="Times New Roman" w:cs="Times New Roman"/>
                <w:color w:val="000000"/>
              </w:rPr>
            </w:pPr>
            <w:r w:rsidRPr="00E468D1">
              <w:rPr>
                <w:rFonts w:ascii="Times New Roman" w:hAnsi="Times New Roman" w:cs="Times New Roman"/>
                <w:noProof/>
                <w:shd w:val="clear" w:color="auto" w:fill="B3B3B3"/>
              </w:rPr>
              <w:drawing>
                <wp:inline distT="0" distB="0" distL="0" distR="0" wp14:anchorId="4E4C80F0" wp14:editId="67FB6435">
                  <wp:extent cx="3443478" cy="1440000"/>
                  <wp:effectExtent l="0" t="0" r="5080" b="8255"/>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443478" cy="1440000"/>
                          </a:xfrm>
                          <a:prstGeom prst="rect">
                            <a:avLst/>
                          </a:prstGeom>
                          <a:noFill/>
                          <a:ln>
                            <a:noFill/>
                          </a:ln>
                        </pic:spPr>
                      </pic:pic>
                    </a:graphicData>
                  </a:graphic>
                </wp:inline>
              </w:drawing>
            </w:r>
          </w:p>
        </w:tc>
      </w:tr>
    </w:tbl>
    <w:p w14:paraId="6AAB1A4D" w14:textId="77777777" w:rsidR="00E27977" w:rsidRPr="00E468D1" w:rsidRDefault="00E27977" w:rsidP="00E27977">
      <w:pPr>
        <w:autoSpaceDE w:val="0"/>
        <w:spacing w:after="120" w:line="276" w:lineRule="auto"/>
        <w:jc w:val="both"/>
        <w:rPr>
          <w:rFonts w:ascii="Times New Roman" w:hAnsi="Times New Roman" w:cs="Times New Roman"/>
          <w:b/>
          <w:color w:val="000000"/>
        </w:rPr>
      </w:pPr>
    </w:p>
    <w:p w14:paraId="411CF030" w14:textId="77777777" w:rsidR="00E27977" w:rsidRPr="00E468D1" w:rsidRDefault="00E27977" w:rsidP="00E27977">
      <w:pPr>
        <w:numPr>
          <w:ilvl w:val="1"/>
          <w:numId w:val="1"/>
        </w:numPr>
        <w:spacing w:before="120" w:after="120" w:line="276" w:lineRule="auto"/>
        <w:ind w:left="425" w:firstLine="0"/>
        <w:jc w:val="both"/>
        <w:rPr>
          <w:rFonts w:ascii="Times New Roman" w:hAnsi="Times New Roman" w:cs="Times New Roman"/>
        </w:rPr>
      </w:pPr>
      <w:r w:rsidRPr="00E468D1">
        <w:rPr>
          <w:rFonts w:ascii="Times New Roman" w:hAnsi="Times New Roman" w:cs="Times New Roman"/>
        </w:rPr>
        <w:t>O custo estimado total da presente contratação é de R$ 27.541,80 (vinte e sete mil quinhentos e quarenta e um reais e oitenta centavos).</w:t>
      </w:r>
    </w:p>
    <w:p w14:paraId="0E3730B7" w14:textId="77777777" w:rsidR="00E27977" w:rsidRPr="00E468D1" w:rsidRDefault="00E27977" w:rsidP="00E27977">
      <w:pPr>
        <w:numPr>
          <w:ilvl w:val="2"/>
          <w:numId w:val="1"/>
        </w:numPr>
        <w:spacing w:before="120" w:after="120" w:line="276" w:lineRule="auto"/>
        <w:ind w:left="1134" w:firstLine="0"/>
        <w:jc w:val="both"/>
        <w:rPr>
          <w:rFonts w:ascii="Times New Roman" w:hAnsi="Times New Roman" w:cs="Times New Roman"/>
        </w:rPr>
      </w:pPr>
      <w:r w:rsidRPr="00E468D1">
        <w:rPr>
          <w:rFonts w:ascii="Times New Roman" w:hAnsi="Times New Roman" w:cs="Times New Roman"/>
        </w:rPr>
        <w:lastRenderedPageBreak/>
        <w:t>O custo estimado foi elaborado com base na média dos orçamentos recebidos de empresas especializadas constantes dos autos.</w:t>
      </w:r>
    </w:p>
    <w:p w14:paraId="765496B2" w14:textId="77777777" w:rsidR="00E27977" w:rsidRPr="00E468D1" w:rsidRDefault="00E27977" w:rsidP="00E27977">
      <w:pPr>
        <w:spacing w:before="120" w:after="120" w:line="276" w:lineRule="auto"/>
        <w:ind w:left="1134"/>
        <w:jc w:val="both"/>
        <w:rPr>
          <w:rFonts w:ascii="Times New Roman" w:hAnsi="Times New Roman" w:cs="Times New Roman"/>
        </w:rPr>
      </w:pPr>
    </w:p>
    <w:p w14:paraId="2626300A" w14:textId="77777777" w:rsidR="00E27977" w:rsidRPr="00E468D1" w:rsidRDefault="00E27977" w:rsidP="00E27977">
      <w:pPr>
        <w:numPr>
          <w:ilvl w:val="1"/>
          <w:numId w:val="1"/>
        </w:numPr>
        <w:spacing w:before="120" w:after="120" w:line="276" w:lineRule="auto"/>
        <w:ind w:left="425" w:firstLine="0"/>
        <w:jc w:val="both"/>
        <w:rPr>
          <w:rFonts w:ascii="Times New Roman" w:hAnsi="Times New Roman" w:cs="Times New Roman"/>
        </w:rPr>
      </w:pPr>
      <w:r w:rsidRPr="00E468D1">
        <w:rPr>
          <w:rFonts w:ascii="Times New Roman" w:hAnsi="Times New Roman" w:cs="Times New Roman"/>
        </w:rPr>
        <w:t>A presente aquisição será dividida em um único grupo, formado pelos 3 itens acima, devida a necessidade de se formar um kit de placas em V e planas devidamente acondicionadas em sacola resistente para distribuição, transporte e utilização.</w:t>
      </w:r>
    </w:p>
    <w:p w14:paraId="020EA5A3" w14:textId="77777777" w:rsidR="00E27977" w:rsidRPr="00E468D1" w:rsidRDefault="00E27977" w:rsidP="00E27977">
      <w:pPr>
        <w:autoSpaceDE w:val="0"/>
        <w:spacing w:after="120" w:line="276" w:lineRule="auto"/>
        <w:jc w:val="both"/>
        <w:rPr>
          <w:rFonts w:ascii="Times New Roman" w:hAnsi="Times New Roman" w:cs="Times New Roman"/>
          <w:b/>
          <w:color w:val="000000"/>
        </w:rPr>
      </w:pPr>
    </w:p>
    <w:p w14:paraId="06F51FEE" w14:textId="77777777" w:rsidR="00E27977" w:rsidRPr="00E468D1" w:rsidRDefault="00E27977" w:rsidP="00E27977">
      <w:pPr>
        <w:numPr>
          <w:ilvl w:val="0"/>
          <w:numId w:val="1"/>
        </w:numPr>
        <w:autoSpaceDE w:val="0"/>
        <w:spacing w:after="120" w:line="276" w:lineRule="auto"/>
        <w:jc w:val="both"/>
        <w:rPr>
          <w:rFonts w:ascii="Times New Roman" w:hAnsi="Times New Roman" w:cs="Times New Roman"/>
          <w:b/>
        </w:rPr>
      </w:pPr>
      <w:r w:rsidRPr="00E468D1">
        <w:rPr>
          <w:rFonts w:ascii="Times New Roman" w:hAnsi="Times New Roman" w:cs="Times New Roman"/>
          <w:b/>
        </w:rPr>
        <w:t>JUSTIFICATIVA E OBJETIVO DA CONTRATAÇÃO</w:t>
      </w:r>
    </w:p>
    <w:p w14:paraId="04D6AC68" w14:textId="77777777" w:rsidR="00E27977" w:rsidRPr="00E468D1" w:rsidRDefault="00E27977" w:rsidP="00E27977">
      <w:pPr>
        <w:numPr>
          <w:ilvl w:val="1"/>
          <w:numId w:val="1"/>
        </w:numPr>
        <w:spacing w:before="120" w:after="120" w:line="276" w:lineRule="auto"/>
        <w:ind w:left="425" w:firstLine="0"/>
        <w:jc w:val="both"/>
        <w:rPr>
          <w:rFonts w:ascii="Times New Roman" w:hAnsi="Times New Roman" w:cs="Times New Roman"/>
          <w:iCs/>
          <w:color w:val="000000"/>
        </w:rPr>
      </w:pPr>
      <w:r w:rsidRPr="00E468D1">
        <w:rPr>
          <w:rFonts w:ascii="Times New Roman" w:hAnsi="Times New Roman" w:cs="Times New Roman"/>
          <w:iCs/>
          <w:color w:val="000000"/>
        </w:rPr>
        <w:t>A Polícia Federal tem obtido grande destaque em operações realizadas nos últimos tempos em virtude, entre outras razões, do uso cada vez maior de técnicas modernas de processamento das provas materiais.</w:t>
      </w:r>
    </w:p>
    <w:p w14:paraId="3AA0CC11" w14:textId="77777777" w:rsidR="00E27977" w:rsidRPr="00E468D1" w:rsidRDefault="00E27977" w:rsidP="00E27977">
      <w:pPr>
        <w:numPr>
          <w:ilvl w:val="1"/>
          <w:numId w:val="1"/>
        </w:numPr>
        <w:spacing w:before="120" w:after="120" w:line="276" w:lineRule="auto"/>
        <w:ind w:left="425" w:firstLine="0"/>
        <w:jc w:val="both"/>
        <w:rPr>
          <w:rFonts w:ascii="Times New Roman" w:hAnsi="Times New Roman" w:cs="Times New Roman"/>
          <w:iCs/>
          <w:color w:val="000000"/>
        </w:rPr>
      </w:pPr>
      <w:r w:rsidRPr="00E468D1">
        <w:rPr>
          <w:rFonts w:ascii="Times New Roman" w:hAnsi="Times New Roman" w:cs="Times New Roman"/>
          <w:iCs/>
          <w:color w:val="000000"/>
        </w:rPr>
        <w:t>O avanço também se estende no campo da capacitação profissional que, aliada a uma tecnologia singular, possibilita ao perito criminal federal formar uma prova material sólida e inquestionável, quanto a definição de culpabilidade ou inocência do acusado.</w:t>
      </w:r>
    </w:p>
    <w:p w14:paraId="45C17EE5" w14:textId="77777777" w:rsidR="00E27977" w:rsidRPr="00E468D1" w:rsidRDefault="00E27977" w:rsidP="00E27977">
      <w:pPr>
        <w:numPr>
          <w:ilvl w:val="1"/>
          <w:numId w:val="1"/>
        </w:numPr>
        <w:spacing w:before="120" w:after="120" w:line="276" w:lineRule="auto"/>
        <w:ind w:left="425" w:firstLine="0"/>
        <w:jc w:val="both"/>
        <w:rPr>
          <w:rFonts w:ascii="Times New Roman" w:hAnsi="Times New Roman" w:cs="Times New Roman"/>
          <w:iCs/>
          <w:color w:val="000000"/>
        </w:rPr>
      </w:pPr>
      <w:r w:rsidRPr="00E468D1">
        <w:rPr>
          <w:rFonts w:ascii="Times New Roman" w:hAnsi="Times New Roman" w:cs="Times New Roman"/>
          <w:iCs/>
          <w:color w:val="000000"/>
        </w:rPr>
        <w:t>Outro aspecto importante é que a integridade e a identidade do vestígio são elementos decisivos na construção lógica da imputação formulada na denúncia e na fundamentação das decisões condenatórias, logo, quaisquer dúvidas lançadas sobre o vestígio põem em xeque todos os exames laboratoriais efetuados na amostra e cai por terra a viabilização da prisão e, por consequência, a ação penal em si.</w:t>
      </w:r>
    </w:p>
    <w:p w14:paraId="2B2DFE85" w14:textId="77777777" w:rsidR="00E27977" w:rsidRPr="00E468D1" w:rsidRDefault="00E27977" w:rsidP="00E27977">
      <w:pPr>
        <w:numPr>
          <w:ilvl w:val="1"/>
          <w:numId w:val="1"/>
        </w:numPr>
        <w:spacing w:before="120" w:after="120" w:line="276" w:lineRule="auto"/>
        <w:ind w:left="425" w:firstLine="0"/>
        <w:jc w:val="both"/>
        <w:rPr>
          <w:rFonts w:ascii="Times New Roman" w:hAnsi="Times New Roman" w:cs="Times New Roman"/>
          <w:iCs/>
          <w:color w:val="000000"/>
        </w:rPr>
      </w:pPr>
      <w:r w:rsidRPr="00E468D1">
        <w:rPr>
          <w:rFonts w:ascii="Times New Roman" w:hAnsi="Times New Roman" w:cs="Times New Roman"/>
          <w:iCs/>
          <w:color w:val="000000"/>
        </w:rPr>
        <w:t xml:space="preserve">Por essas razões, faz-se necessário identificar e demarcar os vestígios em local de crime, de forma a manter o registro e a integridade dos mesmos. Esta observação proporciona mecanismos que facilitam o trabalho da investigação penal e garantem a autenticidade das provas materiais, desde o momento de sua coleta, fortalecendo, desta maneira, a capacidade científica na fase </w:t>
      </w:r>
      <w:proofErr w:type="spellStart"/>
      <w:r w:rsidRPr="00E468D1">
        <w:rPr>
          <w:rFonts w:ascii="Times New Roman" w:hAnsi="Times New Roman" w:cs="Times New Roman"/>
          <w:iCs/>
          <w:color w:val="000000"/>
        </w:rPr>
        <w:t>pré</w:t>
      </w:r>
      <w:proofErr w:type="spellEnd"/>
      <w:r w:rsidRPr="00E468D1">
        <w:rPr>
          <w:rFonts w:ascii="Times New Roman" w:hAnsi="Times New Roman" w:cs="Times New Roman"/>
          <w:iCs/>
          <w:color w:val="000000"/>
        </w:rPr>
        <w:t>-processual. As aplicações de procedimentos técnicos, investigativos e operacionais são a base para a garantia das características originais dos elementos físicos de prova e, portanto, se devem tomar todas as providências cabíveis para assegurar a integridade desses vestígios, cuja análise suporta as evidências legal, regular e oportunamente alegadas durante as distintas etapas do processo, levando ao esclarecimento do delito e sancionando aos verdadeiros responsáveis.</w:t>
      </w:r>
    </w:p>
    <w:p w14:paraId="1E89FA4D" w14:textId="77777777" w:rsidR="00E27977" w:rsidRPr="00E468D1" w:rsidRDefault="00E27977" w:rsidP="00E27977">
      <w:pPr>
        <w:numPr>
          <w:ilvl w:val="1"/>
          <w:numId w:val="1"/>
        </w:numPr>
        <w:spacing w:before="120" w:after="120" w:line="276" w:lineRule="auto"/>
        <w:ind w:left="425" w:firstLine="0"/>
        <w:jc w:val="both"/>
        <w:rPr>
          <w:rFonts w:ascii="Times New Roman" w:hAnsi="Times New Roman" w:cs="Times New Roman"/>
          <w:iCs/>
          <w:color w:val="000000"/>
        </w:rPr>
      </w:pPr>
      <w:r w:rsidRPr="00E468D1">
        <w:rPr>
          <w:rFonts w:ascii="Times New Roman" w:hAnsi="Times New Roman" w:cs="Times New Roman"/>
          <w:iCs/>
          <w:color w:val="000000"/>
        </w:rPr>
        <w:t>É sabido que, mundialmente, os mais destacados órgãos de segurança pública utilizam marcadores personalizados contendo identificação do órgão que processa o local de crime. No mercado nacional, esses marcadores, geralmente, são genéricos, de comum utilização por qualquer órgão ou pessoa, não trazendo qualquer informação sobre o responsável pelo local.</w:t>
      </w:r>
    </w:p>
    <w:p w14:paraId="2E54287A" w14:textId="77777777" w:rsidR="00E27977" w:rsidRPr="00E468D1" w:rsidRDefault="00E27977" w:rsidP="00E27977">
      <w:pPr>
        <w:numPr>
          <w:ilvl w:val="1"/>
          <w:numId w:val="1"/>
        </w:numPr>
        <w:spacing w:before="120" w:after="120" w:line="276" w:lineRule="auto"/>
        <w:ind w:left="425" w:firstLine="0"/>
        <w:jc w:val="both"/>
        <w:rPr>
          <w:rFonts w:ascii="Times New Roman" w:hAnsi="Times New Roman" w:cs="Times New Roman"/>
          <w:iCs/>
          <w:color w:val="000000"/>
        </w:rPr>
      </w:pPr>
      <w:r w:rsidRPr="00E468D1">
        <w:rPr>
          <w:rFonts w:ascii="Times New Roman" w:hAnsi="Times New Roman" w:cs="Times New Roman"/>
          <w:iCs/>
          <w:color w:val="000000"/>
        </w:rPr>
        <w:t xml:space="preserve">A aquisição de marcadores personalizados para o Departamento de Polícia Federal é de grande importância para atendimento dos trabalhos desenvolvidos pelos Peritos Criminais Federais, agregando valor informativo para sociedade de que o Estado, </w:t>
      </w:r>
      <w:r w:rsidRPr="00E468D1">
        <w:rPr>
          <w:rFonts w:ascii="Times New Roman" w:hAnsi="Times New Roman" w:cs="Times New Roman"/>
          <w:iCs/>
          <w:color w:val="000000"/>
        </w:rPr>
        <w:lastRenderedPageBreak/>
        <w:t>por meio da Criminalística da Polícia Federal, é que se faz presente no local. Some-se a isso o fato de estar se adquirindo um material com qualidade e resistência, e do mesmo padrão para todas as unidades de criminalística federais espalhadas pelo Brasil.</w:t>
      </w:r>
    </w:p>
    <w:p w14:paraId="6DA19540" w14:textId="77777777" w:rsidR="00E27977" w:rsidRPr="00E468D1" w:rsidRDefault="00E27977" w:rsidP="00E27977">
      <w:pPr>
        <w:numPr>
          <w:ilvl w:val="1"/>
          <w:numId w:val="1"/>
        </w:numPr>
        <w:spacing w:before="120" w:after="120" w:line="276" w:lineRule="auto"/>
        <w:ind w:left="425" w:firstLine="0"/>
        <w:jc w:val="both"/>
        <w:rPr>
          <w:rFonts w:ascii="Times New Roman" w:hAnsi="Times New Roman" w:cs="Times New Roman"/>
          <w:iCs/>
          <w:color w:val="000000"/>
        </w:rPr>
      </w:pPr>
      <w:r w:rsidRPr="00E468D1">
        <w:rPr>
          <w:rFonts w:ascii="Times New Roman" w:hAnsi="Times New Roman" w:cs="Times New Roman"/>
          <w:iCs/>
          <w:color w:val="000000"/>
        </w:rPr>
        <w:t>Extrai-se do Sistema Nacional de Gestão da Criminalística que são produzidos mensalmente uma média de mais de 150 Laudos de Exame de Local, considerando o histórico de produção de 3 anos das diversas unidades de criminalísticas espalhadas pelo Brasil, conforme gráfico a seguir.</w:t>
      </w:r>
    </w:p>
    <w:p w14:paraId="6AE7BCA5" w14:textId="77777777" w:rsidR="00E27977" w:rsidRPr="00E468D1" w:rsidRDefault="00E27977" w:rsidP="00E27977">
      <w:pPr>
        <w:spacing w:before="120" w:after="120" w:line="276" w:lineRule="auto"/>
        <w:ind w:left="425"/>
        <w:jc w:val="both"/>
        <w:rPr>
          <w:rFonts w:ascii="Times New Roman" w:hAnsi="Times New Roman" w:cs="Times New Roman"/>
          <w:iCs/>
          <w:color w:val="000000"/>
          <w:u w:val="single"/>
        </w:rPr>
      </w:pPr>
    </w:p>
    <w:p w14:paraId="573D04A5" w14:textId="77777777" w:rsidR="00E27977" w:rsidRPr="00E468D1" w:rsidRDefault="00E27977" w:rsidP="00E27977">
      <w:pPr>
        <w:spacing w:before="120" w:after="120" w:line="276" w:lineRule="auto"/>
        <w:ind w:left="425"/>
        <w:jc w:val="both"/>
        <w:rPr>
          <w:rFonts w:ascii="Times New Roman" w:hAnsi="Times New Roman" w:cs="Times New Roman"/>
          <w:iCs/>
          <w:color w:val="000000"/>
        </w:rPr>
      </w:pPr>
      <w:r w:rsidRPr="00E468D1">
        <w:rPr>
          <w:rFonts w:ascii="Times New Roman" w:hAnsi="Times New Roman" w:cs="Times New Roman"/>
          <w:iCs/>
          <w:noProof/>
          <w:color w:val="000000"/>
        </w:rPr>
        <w:drawing>
          <wp:inline distT="0" distB="0" distL="0" distR="0" wp14:anchorId="32402A1C" wp14:editId="629C3A61">
            <wp:extent cx="5418401" cy="1924050"/>
            <wp:effectExtent l="0" t="0" r="0" b="0"/>
            <wp:docPr id="11" name="Imagem 11" descr="estatistica_grafico_individu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estatistica_grafico_individual"/>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57680" cy="1937998"/>
                    </a:xfrm>
                    <a:prstGeom prst="rect">
                      <a:avLst/>
                    </a:prstGeom>
                    <a:noFill/>
                    <a:ln>
                      <a:noFill/>
                    </a:ln>
                  </pic:spPr>
                </pic:pic>
              </a:graphicData>
            </a:graphic>
          </wp:inline>
        </w:drawing>
      </w:r>
    </w:p>
    <w:p w14:paraId="5AE80DC6" w14:textId="77777777" w:rsidR="00E27977" w:rsidRPr="00E468D1" w:rsidRDefault="00E27977" w:rsidP="00E27977">
      <w:pPr>
        <w:spacing w:before="120" w:after="120" w:line="276" w:lineRule="auto"/>
        <w:ind w:left="425"/>
        <w:jc w:val="center"/>
        <w:rPr>
          <w:rFonts w:ascii="Times New Roman" w:hAnsi="Times New Roman" w:cs="Times New Roman"/>
          <w:iCs/>
          <w:color w:val="000000"/>
          <w:u w:val="single"/>
        </w:rPr>
      </w:pPr>
      <w:r w:rsidRPr="00E468D1">
        <w:rPr>
          <w:rFonts w:ascii="Times New Roman" w:hAnsi="Times New Roman" w:cs="Times New Roman"/>
          <w:iCs/>
          <w:color w:val="000000"/>
          <w:u w:val="single"/>
        </w:rPr>
        <w:t>Fonte: Sistema de Criminalística DITEC/DPF</w:t>
      </w:r>
    </w:p>
    <w:p w14:paraId="13654AFC" w14:textId="77777777" w:rsidR="00E27977" w:rsidRPr="00E468D1" w:rsidRDefault="00E27977" w:rsidP="00E27977">
      <w:pPr>
        <w:spacing w:before="120" w:after="120" w:line="276" w:lineRule="auto"/>
        <w:ind w:left="425"/>
        <w:jc w:val="both"/>
        <w:rPr>
          <w:rFonts w:ascii="Times New Roman" w:hAnsi="Times New Roman" w:cs="Times New Roman"/>
          <w:iCs/>
          <w:color w:val="000000"/>
          <w:u w:val="single"/>
        </w:rPr>
      </w:pPr>
    </w:p>
    <w:p w14:paraId="2FFA6829" w14:textId="77777777" w:rsidR="00E27977" w:rsidRPr="00E468D1" w:rsidRDefault="00E27977" w:rsidP="00E27977">
      <w:pPr>
        <w:numPr>
          <w:ilvl w:val="1"/>
          <w:numId w:val="1"/>
        </w:numPr>
        <w:spacing w:before="120" w:after="120" w:line="276" w:lineRule="auto"/>
        <w:ind w:left="425" w:firstLine="0"/>
        <w:jc w:val="both"/>
        <w:rPr>
          <w:rFonts w:ascii="Times New Roman" w:hAnsi="Times New Roman" w:cs="Times New Roman"/>
          <w:iCs/>
          <w:color w:val="000000"/>
        </w:rPr>
      </w:pPr>
      <w:r w:rsidRPr="00E468D1">
        <w:rPr>
          <w:rFonts w:ascii="Times New Roman" w:hAnsi="Times New Roman" w:cs="Times New Roman"/>
          <w:iCs/>
          <w:color w:val="000000"/>
        </w:rPr>
        <w:t>Os marcadores de vestígios poderão ainda ser utilizados em qualquer outro ambiente em que se faça necessário demarcar os vestígios, como no caso de apreensão de drogas, armas, contrabando. Além de sinalizar os vestígios, os marcadores, por serem personalizados, visam informar ao público em geral qual a instituição que está à frente da investigação.</w:t>
      </w:r>
    </w:p>
    <w:p w14:paraId="347AB2BB" w14:textId="77777777" w:rsidR="00E27977" w:rsidRPr="00E468D1" w:rsidRDefault="00E27977" w:rsidP="00E27977">
      <w:pPr>
        <w:numPr>
          <w:ilvl w:val="1"/>
          <w:numId w:val="1"/>
        </w:numPr>
        <w:spacing w:before="120" w:after="120" w:line="276" w:lineRule="auto"/>
        <w:ind w:left="425" w:firstLine="0"/>
        <w:jc w:val="both"/>
        <w:rPr>
          <w:rFonts w:ascii="Times New Roman" w:hAnsi="Times New Roman" w:cs="Times New Roman"/>
          <w:iCs/>
          <w:color w:val="000000"/>
        </w:rPr>
      </w:pPr>
      <w:r w:rsidRPr="00E468D1">
        <w:rPr>
          <w:rFonts w:ascii="Times New Roman" w:hAnsi="Times New Roman" w:cs="Times New Roman"/>
          <w:iCs/>
          <w:color w:val="000000"/>
        </w:rPr>
        <w:t>Os kits de marcadores de vestígios serão distribuídos às 52 unidades de criminalística descentralizadas espalhadas pelo Brasil. Trata-se da primeira aquisição de marcadores personalizados, não dispondo as unidades de criminalísticas deste tipo de kit e em um padrão uniforme.</w:t>
      </w:r>
    </w:p>
    <w:p w14:paraId="62276E7F" w14:textId="77777777" w:rsidR="00E27977" w:rsidRPr="00E468D1" w:rsidRDefault="00E27977" w:rsidP="00E27977">
      <w:pPr>
        <w:numPr>
          <w:ilvl w:val="1"/>
          <w:numId w:val="1"/>
        </w:numPr>
        <w:spacing w:before="120" w:after="120" w:line="276" w:lineRule="auto"/>
        <w:ind w:left="425" w:firstLine="0"/>
        <w:jc w:val="both"/>
        <w:rPr>
          <w:rFonts w:ascii="Times New Roman" w:hAnsi="Times New Roman" w:cs="Times New Roman"/>
          <w:iCs/>
          <w:color w:val="000000"/>
        </w:rPr>
      </w:pPr>
      <w:r w:rsidRPr="00E468D1">
        <w:rPr>
          <w:rFonts w:ascii="Times New Roman" w:hAnsi="Times New Roman" w:cs="Times New Roman"/>
          <w:iCs/>
          <w:color w:val="000000"/>
        </w:rPr>
        <w:t>A aquisição dos 60 kits de marcadores é bastante razoável para atender à demanda das diversas unidades por um período de pelo menos três anos, considerando a durabilidade do material.</w:t>
      </w:r>
    </w:p>
    <w:p w14:paraId="1DC6F1AE" w14:textId="77777777" w:rsidR="00E27977" w:rsidRPr="00E468D1" w:rsidRDefault="00E27977" w:rsidP="00E27977">
      <w:pPr>
        <w:autoSpaceDE w:val="0"/>
        <w:spacing w:before="120" w:after="120" w:line="276" w:lineRule="auto"/>
        <w:jc w:val="both"/>
        <w:rPr>
          <w:rFonts w:ascii="Times New Roman" w:hAnsi="Times New Roman" w:cs="Times New Roman"/>
          <w:b/>
          <w:color w:val="000000"/>
        </w:rPr>
      </w:pPr>
    </w:p>
    <w:p w14:paraId="74325721" w14:textId="77777777" w:rsidR="00E27977" w:rsidRPr="00E468D1" w:rsidRDefault="00E27977" w:rsidP="00E27977">
      <w:pPr>
        <w:numPr>
          <w:ilvl w:val="0"/>
          <w:numId w:val="1"/>
        </w:numPr>
        <w:autoSpaceDE w:val="0"/>
        <w:spacing w:before="120" w:after="120" w:line="276" w:lineRule="auto"/>
        <w:ind w:left="0" w:firstLine="0"/>
        <w:jc w:val="both"/>
        <w:rPr>
          <w:rFonts w:ascii="Times New Roman" w:hAnsi="Times New Roman" w:cs="Times New Roman"/>
          <w:b/>
          <w:color w:val="000000"/>
        </w:rPr>
      </w:pPr>
      <w:r w:rsidRPr="00E468D1">
        <w:rPr>
          <w:rFonts w:ascii="Times New Roman" w:hAnsi="Times New Roman" w:cs="Times New Roman"/>
          <w:b/>
          <w:color w:val="000000"/>
        </w:rPr>
        <w:t>CLASSIFICAÇÃO DOS BENS COMUNS</w:t>
      </w:r>
    </w:p>
    <w:p w14:paraId="4A4592A9" w14:textId="77777777" w:rsidR="00E27977" w:rsidRPr="00E468D1" w:rsidRDefault="00E27977" w:rsidP="00E27977">
      <w:pPr>
        <w:numPr>
          <w:ilvl w:val="1"/>
          <w:numId w:val="1"/>
        </w:numPr>
        <w:spacing w:before="120" w:after="120" w:line="276" w:lineRule="auto"/>
        <w:ind w:left="425" w:firstLine="0"/>
        <w:jc w:val="both"/>
        <w:rPr>
          <w:rFonts w:ascii="Times New Roman" w:hAnsi="Times New Roman" w:cs="Times New Roman"/>
          <w:iCs/>
          <w:color w:val="000000"/>
        </w:rPr>
      </w:pPr>
      <w:r w:rsidRPr="00E468D1">
        <w:rPr>
          <w:rFonts w:ascii="Times New Roman" w:hAnsi="Times New Roman" w:cs="Times New Roman"/>
          <w:iCs/>
          <w:color w:val="000000"/>
        </w:rPr>
        <w:t xml:space="preserve">Os bens a serem adquiridos enquadram-se na classificação de bens comuns, nos termos da Lei n° 10.520, de 2002, do Decreto n° 3.555, de 2000, e do Decreto 5.450, de 2005. </w:t>
      </w:r>
    </w:p>
    <w:p w14:paraId="3E50C75E" w14:textId="77777777" w:rsidR="00E27977" w:rsidRPr="00E468D1" w:rsidRDefault="00E27977" w:rsidP="00E27977">
      <w:pPr>
        <w:numPr>
          <w:ilvl w:val="0"/>
          <w:numId w:val="1"/>
        </w:numPr>
        <w:spacing w:before="120" w:after="120" w:line="276" w:lineRule="auto"/>
        <w:ind w:left="0" w:firstLine="0"/>
        <w:jc w:val="both"/>
        <w:rPr>
          <w:rFonts w:ascii="Times New Roman" w:hAnsi="Times New Roman" w:cs="Times New Roman"/>
          <w:b/>
          <w:bCs/>
          <w:color w:val="000000"/>
        </w:rPr>
      </w:pPr>
      <w:r w:rsidRPr="00E468D1">
        <w:rPr>
          <w:rFonts w:ascii="Times New Roman" w:hAnsi="Times New Roman" w:cs="Times New Roman"/>
          <w:b/>
          <w:bCs/>
          <w:color w:val="000000"/>
        </w:rPr>
        <w:lastRenderedPageBreak/>
        <w:t>ENTREGA E CRITÉRIOS DE ACEITAÇÃO DO OBJETO.</w:t>
      </w:r>
    </w:p>
    <w:p w14:paraId="3BFD245C" w14:textId="77777777" w:rsidR="00E27977" w:rsidRPr="00E468D1" w:rsidRDefault="00E27977" w:rsidP="00E27977">
      <w:pPr>
        <w:numPr>
          <w:ilvl w:val="1"/>
          <w:numId w:val="1"/>
        </w:numPr>
        <w:spacing w:before="120" w:after="120" w:line="276" w:lineRule="auto"/>
        <w:ind w:left="425" w:firstLine="0"/>
        <w:jc w:val="both"/>
        <w:rPr>
          <w:rFonts w:ascii="Times New Roman" w:hAnsi="Times New Roman" w:cs="Times New Roman"/>
          <w:b/>
          <w:bCs/>
          <w:color w:val="000000"/>
        </w:rPr>
      </w:pPr>
      <w:r w:rsidRPr="00E468D1">
        <w:rPr>
          <w:rFonts w:ascii="Times New Roman" w:hAnsi="Times New Roman" w:cs="Times New Roman"/>
          <w:iCs/>
          <w:color w:val="000000"/>
        </w:rPr>
        <w:t xml:space="preserve">O prazo </w:t>
      </w:r>
      <w:r w:rsidRPr="00E468D1">
        <w:rPr>
          <w:rFonts w:ascii="Times New Roman" w:hAnsi="Times New Roman" w:cs="Times New Roman"/>
          <w:iCs/>
        </w:rPr>
        <w:t xml:space="preserve">de entrega dos bens é de até 60 (sessenta) dias, contados </w:t>
      </w:r>
      <w:proofErr w:type="gramStart"/>
      <w:r w:rsidRPr="00E468D1">
        <w:rPr>
          <w:rFonts w:ascii="Times New Roman" w:hAnsi="Times New Roman" w:cs="Times New Roman"/>
          <w:iCs/>
        </w:rPr>
        <w:t>do(</w:t>
      </w:r>
      <w:proofErr w:type="gramEnd"/>
      <w:r w:rsidRPr="00E468D1">
        <w:rPr>
          <w:rFonts w:ascii="Times New Roman" w:hAnsi="Times New Roman" w:cs="Times New Roman"/>
          <w:iCs/>
        </w:rPr>
        <w:t xml:space="preserve">a) publicação do instrumento de contrato, em remessa única, no seguinte endereço ARMAT (Área de Material), localizada no Instituto Nacional de Criminalística (INC), no SAIS - Quadra 07, Lote 23, Setor Policial Sul, Brasília-DF, CEP 70.610-200, no horário das 09 horas às 17 horas. </w:t>
      </w:r>
    </w:p>
    <w:p w14:paraId="7968B4A3" w14:textId="77777777" w:rsidR="00E27977" w:rsidRPr="00E468D1" w:rsidRDefault="00E27977" w:rsidP="00E27977">
      <w:pPr>
        <w:numPr>
          <w:ilvl w:val="1"/>
          <w:numId w:val="1"/>
        </w:numPr>
        <w:spacing w:before="120" w:after="120" w:line="276" w:lineRule="auto"/>
        <w:ind w:left="425" w:firstLine="0"/>
        <w:jc w:val="both"/>
        <w:rPr>
          <w:rFonts w:ascii="Times New Roman" w:hAnsi="Times New Roman" w:cs="Times New Roman"/>
          <w:iCs/>
          <w:color w:val="000000"/>
        </w:rPr>
      </w:pPr>
      <w:r w:rsidRPr="00E468D1">
        <w:rPr>
          <w:rFonts w:ascii="Times New Roman" w:hAnsi="Times New Roman" w:cs="Times New Roman"/>
          <w:iCs/>
          <w:color w:val="000000"/>
        </w:rPr>
        <w:t>Os bens deverão ter prazo de garantia mínimo de 12 (doze) meses, prevalecendo o prazo de garantia fixado pelo fabricante ou fornecedor, caso maior.</w:t>
      </w:r>
    </w:p>
    <w:p w14:paraId="40E6BB8A" w14:textId="77777777" w:rsidR="00E27977" w:rsidRPr="00E468D1" w:rsidRDefault="00E27977" w:rsidP="00E27977">
      <w:pPr>
        <w:numPr>
          <w:ilvl w:val="2"/>
          <w:numId w:val="1"/>
        </w:numPr>
        <w:spacing w:before="120" w:after="120" w:line="276" w:lineRule="auto"/>
        <w:ind w:left="1134" w:firstLine="0"/>
        <w:jc w:val="both"/>
        <w:rPr>
          <w:rFonts w:ascii="Times New Roman" w:hAnsi="Times New Roman" w:cs="Times New Roman"/>
          <w:iCs/>
          <w:color w:val="000000"/>
        </w:rPr>
      </w:pPr>
      <w:r w:rsidRPr="00E468D1">
        <w:rPr>
          <w:rFonts w:ascii="Times New Roman" w:hAnsi="Times New Roman" w:cs="Times New Roman"/>
          <w:iCs/>
          <w:color w:val="000000"/>
        </w:rPr>
        <w:t xml:space="preserve"> Caso a garantia oferecida pelo fabricante seja inferior ao estabelecido nesta condição, a licitante deverá complementar a garantia do produto pelo tempo restante.</w:t>
      </w:r>
    </w:p>
    <w:p w14:paraId="6EB56D61" w14:textId="77777777" w:rsidR="00E27977" w:rsidRPr="00E468D1" w:rsidRDefault="00E27977" w:rsidP="00E27977">
      <w:pPr>
        <w:numPr>
          <w:ilvl w:val="2"/>
          <w:numId w:val="1"/>
        </w:numPr>
        <w:spacing w:before="120" w:after="120" w:line="276" w:lineRule="auto"/>
        <w:ind w:left="1134" w:firstLine="0"/>
        <w:jc w:val="both"/>
        <w:rPr>
          <w:rFonts w:ascii="Times New Roman" w:hAnsi="Times New Roman" w:cs="Times New Roman"/>
          <w:iCs/>
          <w:color w:val="000000"/>
        </w:rPr>
      </w:pPr>
      <w:r w:rsidRPr="00E468D1">
        <w:rPr>
          <w:rFonts w:ascii="Times New Roman" w:hAnsi="Times New Roman" w:cs="Times New Roman"/>
          <w:iCs/>
          <w:color w:val="000000"/>
        </w:rPr>
        <w:t>O material que possua prazo de validade definido pelo fabricante deve ter vencimento de, no mínimo, 1 (um) ano após a data de entrega do produto pela licitante.</w:t>
      </w:r>
    </w:p>
    <w:p w14:paraId="413210AF" w14:textId="77777777" w:rsidR="00E27977" w:rsidRPr="00E468D1" w:rsidRDefault="00E27977" w:rsidP="00E27977">
      <w:pPr>
        <w:numPr>
          <w:ilvl w:val="1"/>
          <w:numId w:val="1"/>
        </w:numPr>
        <w:spacing w:before="120" w:after="120" w:line="276" w:lineRule="auto"/>
        <w:ind w:left="425" w:firstLine="0"/>
        <w:jc w:val="both"/>
        <w:rPr>
          <w:rFonts w:ascii="Times New Roman" w:hAnsi="Times New Roman" w:cs="Times New Roman"/>
          <w:iCs/>
          <w:color w:val="000000"/>
        </w:rPr>
      </w:pPr>
      <w:r w:rsidRPr="00E468D1">
        <w:rPr>
          <w:rFonts w:ascii="Times New Roman" w:hAnsi="Times New Roman" w:cs="Times New Roman"/>
          <w:iCs/>
          <w:color w:val="000000"/>
        </w:rPr>
        <w:t xml:space="preserve">Encerrada a fase de lances, como critério de aceitação, a licitante melhor classificada terá o prazo máximo de 20 (vinte) dias corridos, a partir da solicitação do Pregoeiro, para encaminhar </w:t>
      </w:r>
      <w:r w:rsidRPr="00E468D1">
        <w:rPr>
          <w:rFonts w:ascii="Times New Roman" w:hAnsi="Times New Roman" w:cs="Times New Roman"/>
          <w:b/>
          <w:iCs/>
          <w:color w:val="000000"/>
          <w:u w:val="single"/>
        </w:rPr>
        <w:t>amostra</w:t>
      </w:r>
      <w:r w:rsidRPr="00E468D1">
        <w:rPr>
          <w:rFonts w:ascii="Times New Roman" w:hAnsi="Times New Roman" w:cs="Times New Roman"/>
          <w:iCs/>
          <w:color w:val="000000"/>
        </w:rPr>
        <w:t xml:space="preserve"> de cada item do produto ofertado, que deverá ser encaminhada à Área de Material/SELOG/DITEC/DPF, localizada no Instituto Nacional de Criminalística, no SAIS - Quadra 07 - Lote 23 - Setor Policial Sul – Brasília – DF, tel. (61) 2024-9356, no horário de 09h00min às 11h30min e 14h00min as 17h00min.</w:t>
      </w:r>
    </w:p>
    <w:p w14:paraId="38B6D986" w14:textId="77777777" w:rsidR="00E27977" w:rsidRPr="00E468D1" w:rsidRDefault="00E27977" w:rsidP="00E27977">
      <w:pPr>
        <w:numPr>
          <w:ilvl w:val="2"/>
          <w:numId w:val="1"/>
        </w:numPr>
        <w:spacing w:before="120" w:after="120" w:line="276" w:lineRule="auto"/>
        <w:ind w:left="1134" w:firstLine="0"/>
        <w:jc w:val="both"/>
        <w:rPr>
          <w:rFonts w:ascii="Times New Roman" w:hAnsi="Times New Roman" w:cs="Times New Roman"/>
          <w:iCs/>
          <w:color w:val="000000"/>
        </w:rPr>
      </w:pPr>
      <w:r w:rsidRPr="00E468D1">
        <w:rPr>
          <w:rFonts w:ascii="Times New Roman" w:hAnsi="Times New Roman" w:cs="Times New Roman"/>
          <w:iCs/>
          <w:color w:val="000000"/>
        </w:rPr>
        <w:t>Caso a amostra do primeiro licitante classificado não seja aceita, será convocado o seu sucessor e assim por diante até que seja selecionada empresa cuja amostra atenda a todas as exigências constantes neste termo de referência e seus anexos;</w:t>
      </w:r>
    </w:p>
    <w:p w14:paraId="59C3BC40" w14:textId="77777777" w:rsidR="00E27977" w:rsidRPr="00E468D1" w:rsidRDefault="00E27977" w:rsidP="00E27977">
      <w:pPr>
        <w:numPr>
          <w:ilvl w:val="2"/>
          <w:numId w:val="1"/>
        </w:numPr>
        <w:spacing w:before="120" w:after="120" w:line="276" w:lineRule="auto"/>
        <w:ind w:left="1134" w:firstLine="0"/>
        <w:jc w:val="both"/>
        <w:rPr>
          <w:rFonts w:ascii="Times New Roman" w:hAnsi="Times New Roman" w:cs="Times New Roman"/>
          <w:iCs/>
          <w:color w:val="000000"/>
        </w:rPr>
      </w:pPr>
      <w:r w:rsidRPr="00E468D1">
        <w:rPr>
          <w:rFonts w:ascii="Times New Roman" w:hAnsi="Times New Roman" w:cs="Times New Roman"/>
          <w:iCs/>
          <w:color w:val="000000"/>
        </w:rPr>
        <w:t>A remessa e a retirada da amostra apresentada ficarão a cargo da licitante, não cabendo qualquer ônus à Administração;</w:t>
      </w:r>
    </w:p>
    <w:p w14:paraId="4519C388" w14:textId="77777777" w:rsidR="00E27977" w:rsidRPr="00E468D1" w:rsidRDefault="00E27977" w:rsidP="00E27977">
      <w:pPr>
        <w:numPr>
          <w:ilvl w:val="2"/>
          <w:numId w:val="1"/>
        </w:numPr>
        <w:spacing w:before="120" w:after="120" w:line="276" w:lineRule="auto"/>
        <w:ind w:left="1134" w:firstLine="0"/>
        <w:jc w:val="both"/>
        <w:rPr>
          <w:rFonts w:ascii="Times New Roman" w:hAnsi="Times New Roman" w:cs="Times New Roman"/>
          <w:iCs/>
          <w:color w:val="000000"/>
        </w:rPr>
      </w:pPr>
      <w:r w:rsidRPr="00E468D1">
        <w:rPr>
          <w:rFonts w:ascii="Times New Roman" w:hAnsi="Times New Roman" w:cs="Times New Roman"/>
          <w:iCs/>
          <w:color w:val="000000"/>
        </w:rPr>
        <w:t>A empresa que não encaminhar a amostra no prazo solicitado terá a proposta desclassificada;</w:t>
      </w:r>
    </w:p>
    <w:p w14:paraId="086F21E9" w14:textId="77777777" w:rsidR="00E27977" w:rsidRPr="00E468D1" w:rsidRDefault="00E27977" w:rsidP="00E27977">
      <w:pPr>
        <w:numPr>
          <w:ilvl w:val="2"/>
          <w:numId w:val="1"/>
        </w:numPr>
        <w:spacing w:before="120" w:after="120" w:line="276" w:lineRule="auto"/>
        <w:ind w:left="1134" w:firstLine="0"/>
        <w:jc w:val="both"/>
        <w:rPr>
          <w:rFonts w:ascii="Times New Roman" w:hAnsi="Times New Roman" w:cs="Times New Roman"/>
          <w:iCs/>
          <w:color w:val="000000"/>
        </w:rPr>
      </w:pPr>
      <w:r w:rsidRPr="00E468D1">
        <w:rPr>
          <w:rFonts w:ascii="Times New Roman" w:hAnsi="Times New Roman" w:cs="Times New Roman"/>
          <w:iCs/>
          <w:color w:val="000000"/>
        </w:rPr>
        <w:t>Os demais licitantes serão notificados para, querendo, acompanhar a apresentação e análise das amostras ofertadas pelo licitante vencedor.</w:t>
      </w:r>
    </w:p>
    <w:p w14:paraId="2A749188" w14:textId="77777777" w:rsidR="00E27977" w:rsidRPr="00E468D1" w:rsidRDefault="00E27977" w:rsidP="00E27977">
      <w:pPr>
        <w:numPr>
          <w:ilvl w:val="1"/>
          <w:numId w:val="1"/>
        </w:numPr>
        <w:spacing w:before="120" w:after="120" w:line="276" w:lineRule="auto"/>
        <w:ind w:left="425" w:firstLine="0"/>
        <w:jc w:val="both"/>
        <w:rPr>
          <w:rFonts w:ascii="Times New Roman" w:hAnsi="Times New Roman" w:cs="Times New Roman"/>
          <w:iCs/>
          <w:color w:val="000000"/>
        </w:rPr>
      </w:pPr>
      <w:r w:rsidRPr="00E468D1">
        <w:rPr>
          <w:rFonts w:ascii="Times New Roman" w:hAnsi="Times New Roman" w:cs="Times New Roman"/>
          <w:iCs/>
          <w:color w:val="000000"/>
        </w:rPr>
        <w:t xml:space="preserve">A amostra deverá estar devidamente identificada com o nome da licitante, nº. </w:t>
      </w:r>
      <w:proofErr w:type="gramStart"/>
      <w:r w:rsidRPr="00E468D1">
        <w:rPr>
          <w:rFonts w:ascii="Times New Roman" w:hAnsi="Times New Roman" w:cs="Times New Roman"/>
          <w:iCs/>
          <w:color w:val="000000"/>
        </w:rPr>
        <w:t>do</w:t>
      </w:r>
      <w:proofErr w:type="gramEnd"/>
      <w:r w:rsidRPr="00E468D1">
        <w:rPr>
          <w:rFonts w:ascii="Times New Roman" w:hAnsi="Times New Roman" w:cs="Times New Roman"/>
          <w:iCs/>
          <w:color w:val="000000"/>
        </w:rPr>
        <w:t xml:space="preserve"> Pregão, dispor na embalagem de informações quanto às suas características, tais como data de fabricação, prazo de validade, quantidade do produto, marca, se for o caso, número de referência, código do produto e modelo.</w:t>
      </w:r>
    </w:p>
    <w:p w14:paraId="54FFD67C" w14:textId="77777777" w:rsidR="00E27977" w:rsidRPr="00E468D1" w:rsidRDefault="00E27977" w:rsidP="00E27977">
      <w:pPr>
        <w:numPr>
          <w:ilvl w:val="1"/>
          <w:numId w:val="1"/>
        </w:numPr>
        <w:spacing w:before="120" w:after="120" w:line="276" w:lineRule="auto"/>
        <w:ind w:left="425" w:firstLine="0"/>
        <w:jc w:val="both"/>
        <w:rPr>
          <w:rFonts w:ascii="Times New Roman" w:hAnsi="Times New Roman" w:cs="Times New Roman"/>
          <w:iCs/>
          <w:color w:val="000000"/>
        </w:rPr>
      </w:pPr>
      <w:r w:rsidRPr="00E468D1">
        <w:rPr>
          <w:rFonts w:ascii="Times New Roman" w:hAnsi="Times New Roman" w:cs="Times New Roman"/>
          <w:iCs/>
          <w:color w:val="000000"/>
        </w:rPr>
        <w:t>O produto de origem estrangeira deverá apresentar na embalagem informações em língua portuguesa, suficientes para análise técnica do produto.</w:t>
      </w:r>
    </w:p>
    <w:p w14:paraId="75D44935" w14:textId="77777777" w:rsidR="00E27977" w:rsidRPr="00E468D1" w:rsidRDefault="00E27977" w:rsidP="00E27977">
      <w:pPr>
        <w:numPr>
          <w:ilvl w:val="1"/>
          <w:numId w:val="1"/>
        </w:numPr>
        <w:spacing w:before="120" w:after="120" w:line="276" w:lineRule="auto"/>
        <w:ind w:left="425" w:firstLine="0"/>
        <w:jc w:val="both"/>
        <w:rPr>
          <w:rFonts w:ascii="Times New Roman" w:hAnsi="Times New Roman" w:cs="Times New Roman"/>
          <w:iCs/>
          <w:color w:val="000000"/>
        </w:rPr>
      </w:pPr>
      <w:r w:rsidRPr="00E468D1">
        <w:rPr>
          <w:rFonts w:ascii="Times New Roman" w:hAnsi="Times New Roman" w:cs="Times New Roman"/>
          <w:iCs/>
          <w:color w:val="000000"/>
        </w:rPr>
        <w:lastRenderedPageBreak/>
        <w:t>O produto apresentado como amostra deverá ser aberto para análise, podendo constar como parte da entrega solicitada, em caso de aprovação.</w:t>
      </w:r>
    </w:p>
    <w:p w14:paraId="6C096140" w14:textId="77777777" w:rsidR="00E27977" w:rsidRPr="00E468D1" w:rsidRDefault="00E27977" w:rsidP="00E27977">
      <w:pPr>
        <w:numPr>
          <w:ilvl w:val="1"/>
          <w:numId w:val="1"/>
        </w:numPr>
        <w:spacing w:before="120" w:after="120" w:line="276" w:lineRule="auto"/>
        <w:ind w:left="425" w:firstLine="0"/>
        <w:jc w:val="both"/>
        <w:rPr>
          <w:rFonts w:ascii="Times New Roman" w:hAnsi="Times New Roman" w:cs="Times New Roman"/>
          <w:iCs/>
          <w:color w:val="000000"/>
          <w:u w:val="single"/>
        </w:rPr>
      </w:pPr>
      <w:r w:rsidRPr="00E468D1">
        <w:rPr>
          <w:rFonts w:ascii="Times New Roman" w:hAnsi="Times New Roman" w:cs="Times New Roman"/>
          <w:iCs/>
          <w:color w:val="000000"/>
          <w:u w:val="single"/>
        </w:rPr>
        <w:t>As amostras serão avaliadas por critérios objetivos visando aferir às medidas contidas nas especificações técnicas exigidas com o material apresentado, conforme detalhamento a seguir.</w:t>
      </w:r>
    </w:p>
    <w:p w14:paraId="3EE4BCC6" w14:textId="77777777" w:rsidR="00E27977" w:rsidRPr="00E468D1" w:rsidRDefault="00E27977" w:rsidP="00E27977">
      <w:pPr>
        <w:numPr>
          <w:ilvl w:val="2"/>
          <w:numId w:val="1"/>
        </w:numPr>
        <w:spacing w:before="120" w:after="120" w:line="276" w:lineRule="auto"/>
        <w:ind w:left="1224"/>
        <w:jc w:val="both"/>
        <w:rPr>
          <w:rFonts w:ascii="Times New Roman" w:hAnsi="Times New Roman" w:cs="Times New Roman"/>
          <w:iCs/>
          <w:color w:val="000000"/>
          <w:u w:val="single"/>
        </w:rPr>
      </w:pPr>
      <w:r w:rsidRPr="00E468D1">
        <w:rPr>
          <w:rFonts w:ascii="Times New Roman" w:hAnsi="Times New Roman" w:cs="Times New Roman"/>
          <w:iCs/>
          <w:color w:val="000000"/>
          <w:u w:val="single"/>
        </w:rPr>
        <w:t>Para o item 1 serão analisados o ângulo do conjunto de placas, a espessura do material utilizado, dimensões das faces, medidas dos números e das letras grafadas e da escala métrica</w:t>
      </w:r>
      <w:r w:rsidRPr="00E468D1">
        <w:rPr>
          <w:rFonts w:ascii="Times New Roman" w:hAnsi="Times New Roman" w:cs="Times New Roman"/>
        </w:rPr>
        <w:t>;</w:t>
      </w:r>
    </w:p>
    <w:p w14:paraId="682AE0C1" w14:textId="77777777" w:rsidR="00E27977" w:rsidRPr="00E468D1" w:rsidRDefault="00E27977" w:rsidP="00E27977">
      <w:pPr>
        <w:numPr>
          <w:ilvl w:val="2"/>
          <w:numId w:val="1"/>
        </w:numPr>
        <w:spacing w:before="120" w:after="120" w:line="276" w:lineRule="auto"/>
        <w:ind w:left="1224"/>
        <w:jc w:val="both"/>
        <w:rPr>
          <w:rFonts w:ascii="Times New Roman" w:hAnsi="Times New Roman" w:cs="Times New Roman"/>
          <w:iCs/>
          <w:color w:val="000000"/>
          <w:u w:val="single"/>
        </w:rPr>
      </w:pPr>
      <w:r w:rsidRPr="00E468D1">
        <w:rPr>
          <w:rFonts w:ascii="Times New Roman" w:hAnsi="Times New Roman" w:cs="Times New Roman"/>
          <w:iCs/>
          <w:color w:val="000000"/>
          <w:u w:val="single"/>
        </w:rPr>
        <w:t xml:space="preserve"> Para o item 2 serão analisados a espessura do material utilizado, dimensões das faces, medidas dos números e das letras grafadas e da escala métrica</w:t>
      </w:r>
      <w:r w:rsidRPr="00E468D1">
        <w:rPr>
          <w:rFonts w:ascii="Times New Roman" w:hAnsi="Times New Roman" w:cs="Times New Roman"/>
        </w:rPr>
        <w:t>;</w:t>
      </w:r>
    </w:p>
    <w:p w14:paraId="4FFD2A5F" w14:textId="77777777" w:rsidR="00E27977" w:rsidRPr="00E468D1" w:rsidRDefault="00E27977" w:rsidP="00E27977">
      <w:pPr>
        <w:numPr>
          <w:ilvl w:val="2"/>
          <w:numId w:val="1"/>
        </w:numPr>
        <w:spacing w:before="120" w:after="120" w:line="276" w:lineRule="auto"/>
        <w:ind w:left="1224"/>
        <w:jc w:val="both"/>
        <w:rPr>
          <w:rFonts w:ascii="Times New Roman" w:hAnsi="Times New Roman" w:cs="Times New Roman"/>
          <w:iCs/>
          <w:color w:val="000000"/>
          <w:u w:val="single"/>
        </w:rPr>
      </w:pPr>
      <w:r w:rsidRPr="00E468D1">
        <w:rPr>
          <w:rFonts w:ascii="Times New Roman" w:hAnsi="Times New Roman" w:cs="Times New Roman"/>
          <w:iCs/>
          <w:color w:val="000000"/>
          <w:u w:val="single"/>
        </w:rPr>
        <w:t>Para o item 3 serão analisados a qualidade do material quanto a cor e resistência a furos, o tipo de alça e a compatibilidade para acondicionar simultaneamente os conjuntos de placas previstos nos itens 1 e 2.</w:t>
      </w:r>
    </w:p>
    <w:p w14:paraId="3E4F6BAF" w14:textId="77777777" w:rsidR="00E27977" w:rsidRPr="00E468D1" w:rsidRDefault="00E27977" w:rsidP="00E27977">
      <w:pPr>
        <w:numPr>
          <w:ilvl w:val="1"/>
          <w:numId w:val="1"/>
        </w:numPr>
        <w:spacing w:before="120" w:after="120" w:line="276" w:lineRule="auto"/>
        <w:ind w:left="425" w:firstLine="0"/>
        <w:jc w:val="both"/>
        <w:rPr>
          <w:rFonts w:ascii="Times New Roman" w:hAnsi="Times New Roman" w:cs="Times New Roman"/>
          <w:iCs/>
          <w:color w:val="000000"/>
          <w:u w:val="single"/>
        </w:rPr>
      </w:pPr>
      <w:r w:rsidRPr="00E468D1">
        <w:rPr>
          <w:rFonts w:ascii="Times New Roman" w:hAnsi="Times New Roman" w:cs="Times New Roman"/>
          <w:iCs/>
          <w:color w:val="000000"/>
          <w:u w:val="single"/>
        </w:rPr>
        <w:t xml:space="preserve">Serão rejeitadas àquelas amostras que apresentarem divergência maior que 10% de qualquer um dos parâmetros estabelecidos no Termo de Referência, desde que implique em redução da qualidade desejada.  </w:t>
      </w:r>
    </w:p>
    <w:p w14:paraId="07E2E501" w14:textId="77777777" w:rsidR="00E27977" w:rsidRPr="00E468D1" w:rsidRDefault="00E27977" w:rsidP="00E27977">
      <w:pPr>
        <w:numPr>
          <w:ilvl w:val="2"/>
          <w:numId w:val="1"/>
        </w:numPr>
        <w:spacing w:before="120" w:after="120" w:line="276" w:lineRule="auto"/>
        <w:ind w:left="1224"/>
        <w:jc w:val="both"/>
        <w:rPr>
          <w:rFonts w:ascii="Times New Roman" w:hAnsi="Times New Roman" w:cs="Times New Roman"/>
          <w:iCs/>
          <w:color w:val="000000"/>
          <w:u w:val="single"/>
        </w:rPr>
      </w:pPr>
      <w:r w:rsidRPr="00E468D1">
        <w:rPr>
          <w:rFonts w:ascii="Times New Roman" w:hAnsi="Times New Roman" w:cs="Times New Roman"/>
          <w:iCs/>
          <w:color w:val="000000"/>
          <w:u w:val="single"/>
        </w:rPr>
        <w:t xml:space="preserve">A desclassificação em relação a um dos itens implicará na desclassificação dos demais, vez que estão agrupados e relacionados entre si. </w:t>
      </w:r>
    </w:p>
    <w:p w14:paraId="26781555" w14:textId="77777777" w:rsidR="00E27977" w:rsidRPr="00E468D1" w:rsidRDefault="00E27977" w:rsidP="00E27977">
      <w:pPr>
        <w:numPr>
          <w:ilvl w:val="1"/>
          <w:numId w:val="1"/>
        </w:numPr>
        <w:spacing w:before="120" w:after="120" w:line="276" w:lineRule="auto"/>
        <w:ind w:left="425" w:firstLine="0"/>
        <w:jc w:val="both"/>
        <w:rPr>
          <w:rFonts w:ascii="Times New Roman" w:hAnsi="Times New Roman" w:cs="Times New Roman"/>
          <w:iCs/>
          <w:color w:val="000000"/>
        </w:rPr>
      </w:pPr>
      <w:r w:rsidRPr="00E468D1">
        <w:rPr>
          <w:rFonts w:ascii="Times New Roman" w:hAnsi="Times New Roman" w:cs="Times New Roman"/>
          <w:iCs/>
          <w:color w:val="000000"/>
        </w:rPr>
        <w:t>Enquanto não expirado o prazo para entrega da amostra, a licitante poderá substituir ou efetuar ajustes e modificações no produto apresentado.</w:t>
      </w:r>
    </w:p>
    <w:p w14:paraId="67D719AB" w14:textId="77777777" w:rsidR="00E27977" w:rsidRPr="00E468D1" w:rsidRDefault="00E27977" w:rsidP="00E27977">
      <w:pPr>
        <w:numPr>
          <w:ilvl w:val="1"/>
          <w:numId w:val="1"/>
        </w:numPr>
        <w:spacing w:before="120" w:after="120" w:line="276" w:lineRule="auto"/>
        <w:ind w:left="425" w:firstLine="0"/>
        <w:jc w:val="both"/>
        <w:rPr>
          <w:rFonts w:ascii="Times New Roman" w:hAnsi="Times New Roman" w:cs="Times New Roman"/>
          <w:iCs/>
          <w:color w:val="000000"/>
        </w:rPr>
      </w:pPr>
      <w:r w:rsidRPr="00E468D1">
        <w:rPr>
          <w:rFonts w:ascii="Times New Roman" w:hAnsi="Times New Roman" w:cs="Times New Roman"/>
          <w:iCs/>
          <w:color w:val="000000"/>
        </w:rPr>
        <w:t xml:space="preserve">Não será aceita a proposta da licitante que tiver amostra rejeitada ou não </w:t>
      </w:r>
      <w:proofErr w:type="gramStart"/>
      <w:r w:rsidRPr="00E468D1">
        <w:rPr>
          <w:rFonts w:ascii="Times New Roman" w:hAnsi="Times New Roman" w:cs="Times New Roman"/>
          <w:iCs/>
          <w:color w:val="000000"/>
        </w:rPr>
        <w:t>entregá-la</w:t>
      </w:r>
      <w:proofErr w:type="gramEnd"/>
      <w:r w:rsidRPr="00E468D1">
        <w:rPr>
          <w:rFonts w:ascii="Times New Roman" w:hAnsi="Times New Roman" w:cs="Times New Roman"/>
          <w:iCs/>
          <w:color w:val="000000"/>
        </w:rPr>
        <w:t xml:space="preserve"> no prazo estabelecido.</w:t>
      </w:r>
    </w:p>
    <w:p w14:paraId="4200B360" w14:textId="77777777" w:rsidR="00E27977" w:rsidRPr="00E468D1" w:rsidRDefault="00E27977" w:rsidP="00E27977">
      <w:pPr>
        <w:numPr>
          <w:ilvl w:val="1"/>
          <w:numId w:val="1"/>
        </w:numPr>
        <w:spacing w:before="120" w:after="120" w:line="276" w:lineRule="auto"/>
        <w:ind w:left="425" w:firstLine="0"/>
        <w:jc w:val="both"/>
        <w:rPr>
          <w:rFonts w:ascii="Times New Roman" w:hAnsi="Times New Roman" w:cs="Times New Roman"/>
          <w:iCs/>
          <w:color w:val="000000"/>
        </w:rPr>
      </w:pPr>
      <w:r w:rsidRPr="00E468D1">
        <w:rPr>
          <w:rFonts w:ascii="Times New Roman" w:hAnsi="Times New Roman" w:cs="Times New Roman"/>
          <w:iCs/>
          <w:color w:val="000000"/>
        </w:rPr>
        <w:t>Após análise, a amostra estará disponível para retirada no prazo de 5 (cinco) dias úteis.</w:t>
      </w:r>
    </w:p>
    <w:p w14:paraId="2FEE4630" w14:textId="77777777" w:rsidR="00E27977" w:rsidRPr="00E468D1" w:rsidRDefault="00E27977" w:rsidP="00E27977">
      <w:pPr>
        <w:numPr>
          <w:ilvl w:val="1"/>
          <w:numId w:val="1"/>
        </w:numPr>
        <w:spacing w:before="120" w:after="120" w:line="276" w:lineRule="auto"/>
        <w:ind w:left="425" w:firstLine="0"/>
        <w:jc w:val="both"/>
        <w:rPr>
          <w:rFonts w:ascii="Times New Roman" w:hAnsi="Times New Roman" w:cs="Times New Roman"/>
          <w:iCs/>
          <w:color w:val="000000"/>
        </w:rPr>
      </w:pPr>
      <w:r w:rsidRPr="00E468D1">
        <w:rPr>
          <w:rFonts w:ascii="Times New Roman" w:hAnsi="Times New Roman" w:cs="Times New Roman"/>
          <w:iCs/>
          <w:color w:val="000000"/>
        </w:rPr>
        <w:t>Vencido o prazo disposto no item acima, a amostra rejeitada será eliminada de acordo com o procedimento de descarte de resíduos do Departamento de Polícia Federal.</w:t>
      </w:r>
    </w:p>
    <w:p w14:paraId="630770E2" w14:textId="77777777" w:rsidR="00E27977" w:rsidRPr="00E468D1" w:rsidRDefault="00E27977" w:rsidP="00E27977">
      <w:pPr>
        <w:numPr>
          <w:ilvl w:val="1"/>
          <w:numId w:val="1"/>
        </w:numPr>
        <w:spacing w:before="120" w:after="120" w:line="276" w:lineRule="auto"/>
        <w:ind w:left="425" w:firstLine="0"/>
        <w:jc w:val="both"/>
        <w:rPr>
          <w:rFonts w:ascii="Times New Roman" w:hAnsi="Times New Roman" w:cs="Times New Roman"/>
          <w:iCs/>
          <w:color w:val="000000"/>
        </w:rPr>
      </w:pPr>
      <w:r w:rsidRPr="00E468D1">
        <w:rPr>
          <w:rFonts w:ascii="Times New Roman" w:hAnsi="Times New Roman" w:cs="Times New Roman"/>
          <w:iCs/>
          <w:color w:val="000000"/>
        </w:rPr>
        <w:t xml:space="preserve">Os bens serão recebidos provisoriamente no prazo de </w:t>
      </w:r>
      <w:r w:rsidRPr="00E468D1">
        <w:rPr>
          <w:rFonts w:ascii="Times New Roman" w:hAnsi="Times New Roman" w:cs="Times New Roman"/>
          <w:iCs/>
          <w:u w:val="single"/>
        </w:rPr>
        <w:t>30 (trinta)</w:t>
      </w:r>
      <w:r w:rsidRPr="00E468D1">
        <w:rPr>
          <w:rFonts w:ascii="Times New Roman" w:hAnsi="Times New Roman" w:cs="Times New Roman"/>
          <w:iCs/>
        </w:rPr>
        <w:t xml:space="preserve"> </w:t>
      </w:r>
      <w:r w:rsidRPr="00E468D1">
        <w:rPr>
          <w:rFonts w:ascii="Times New Roman" w:hAnsi="Times New Roman" w:cs="Times New Roman"/>
          <w:iCs/>
          <w:color w:val="000000"/>
        </w:rPr>
        <w:t xml:space="preserve">dias, </w:t>
      </w:r>
      <w:proofErr w:type="gramStart"/>
      <w:r w:rsidRPr="00E468D1">
        <w:rPr>
          <w:rFonts w:ascii="Times New Roman" w:hAnsi="Times New Roman" w:cs="Times New Roman"/>
          <w:iCs/>
          <w:color w:val="000000"/>
        </w:rPr>
        <w:t>pelo(</w:t>
      </w:r>
      <w:proofErr w:type="gramEnd"/>
      <w:r w:rsidRPr="00E468D1">
        <w:rPr>
          <w:rFonts w:ascii="Times New Roman" w:hAnsi="Times New Roman" w:cs="Times New Roman"/>
          <w:iCs/>
          <w:color w:val="000000"/>
        </w:rPr>
        <w:t xml:space="preserve">a) responsável pelo acompanhamento e fiscalização do contrato, para efeito de posterior verificação de sua conformidade com as especificações constantes neste Termo de Referência e na proposta. </w:t>
      </w:r>
    </w:p>
    <w:p w14:paraId="2F8278F3" w14:textId="77777777" w:rsidR="00E27977" w:rsidRPr="00E468D1" w:rsidRDefault="00E27977" w:rsidP="00E27977">
      <w:pPr>
        <w:numPr>
          <w:ilvl w:val="1"/>
          <w:numId w:val="1"/>
        </w:numPr>
        <w:spacing w:before="120" w:after="120" w:line="276" w:lineRule="auto"/>
        <w:ind w:left="425" w:firstLine="0"/>
        <w:jc w:val="both"/>
        <w:rPr>
          <w:rFonts w:ascii="Times New Roman" w:hAnsi="Times New Roman" w:cs="Times New Roman"/>
          <w:bCs/>
          <w:color w:val="000000"/>
        </w:rPr>
      </w:pPr>
      <w:r w:rsidRPr="00E468D1">
        <w:rPr>
          <w:rFonts w:ascii="Times New Roman" w:hAnsi="Times New Roman" w:cs="Times New Roman"/>
          <w:bCs/>
          <w:color w:val="000000"/>
        </w:rPr>
        <w:t xml:space="preserve">Os </w:t>
      </w:r>
      <w:r w:rsidRPr="00E468D1">
        <w:rPr>
          <w:rFonts w:ascii="Times New Roman" w:hAnsi="Times New Roman" w:cs="Times New Roman"/>
          <w:iCs/>
          <w:color w:val="000000"/>
        </w:rPr>
        <w:t>bens</w:t>
      </w:r>
      <w:r w:rsidRPr="00E468D1">
        <w:rPr>
          <w:rFonts w:ascii="Times New Roman" w:hAnsi="Times New Roman" w:cs="Times New Roman"/>
          <w:bCs/>
          <w:color w:val="000000"/>
        </w:rPr>
        <w:t xml:space="preserve"> poderão ser rejeitados, no todo ou em parte, quando em desacordo com as especificações constantes neste Termo de Referência e na proposta, devendo ser substituídos no prazo de </w:t>
      </w:r>
      <w:r w:rsidRPr="00E468D1">
        <w:rPr>
          <w:rFonts w:ascii="Times New Roman" w:hAnsi="Times New Roman" w:cs="Times New Roman"/>
          <w:bCs/>
          <w:u w:val="single"/>
        </w:rPr>
        <w:t>60 (sessenta)</w:t>
      </w:r>
      <w:r w:rsidRPr="00E468D1">
        <w:rPr>
          <w:rFonts w:ascii="Times New Roman" w:hAnsi="Times New Roman" w:cs="Times New Roman"/>
          <w:bCs/>
          <w:color w:val="000000"/>
        </w:rPr>
        <w:t xml:space="preserve"> dias, a contar da notificação da contratada, às suas custas, sem prejuízo da aplicação das penalidades.</w:t>
      </w:r>
    </w:p>
    <w:p w14:paraId="3B66DCDE" w14:textId="77777777" w:rsidR="00E27977" w:rsidRPr="00E468D1" w:rsidRDefault="00E27977" w:rsidP="00E27977">
      <w:pPr>
        <w:numPr>
          <w:ilvl w:val="1"/>
          <w:numId w:val="1"/>
        </w:numPr>
        <w:spacing w:before="120" w:after="120" w:line="276" w:lineRule="auto"/>
        <w:ind w:left="425" w:firstLine="0"/>
        <w:jc w:val="both"/>
        <w:rPr>
          <w:rFonts w:ascii="Times New Roman" w:hAnsi="Times New Roman" w:cs="Times New Roman"/>
          <w:bCs/>
          <w:color w:val="000000"/>
        </w:rPr>
      </w:pPr>
      <w:r w:rsidRPr="00E468D1">
        <w:rPr>
          <w:rFonts w:ascii="Times New Roman" w:hAnsi="Times New Roman" w:cs="Times New Roman"/>
          <w:color w:val="000000"/>
        </w:rPr>
        <w:lastRenderedPageBreak/>
        <w:t xml:space="preserve">Os </w:t>
      </w:r>
      <w:r w:rsidRPr="00E468D1">
        <w:rPr>
          <w:rFonts w:ascii="Times New Roman" w:hAnsi="Times New Roman" w:cs="Times New Roman"/>
          <w:bCs/>
          <w:color w:val="000000"/>
        </w:rPr>
        <w:t>bens</w:t>
      </w:r>
      <w:r w:rsidRPr="00E468D1">
        <w:rPr>
          <w:rFonts w:ascii="Times New Roman" w:hAnsi="Times New Roman" w:cs="Times New Roman"/>
          <w:color w:val="000000"/>
        </w:rPr>
        <w:t xml:space="preserve"> s</w:t>
      </w:r>
      <w:r w:rsidRPr="00E468D1">
        <w:rPr>
          <w:rFonts w:ascii="Times New Roman" w:hAnsi="Times New Roman" w:cs="Times New Roman"/>
          <w:bCs/>
          <w:color w:val="000000"/>
        </w:rPr>
        <w:t>er</w:t>
      </w:r>
      <w:r w:rsidRPr="00E468D1">
        <w:rPr>
          <w:rFonts w:ascii="Times New Roman" w:hAnsi="Times New Roman" w:cs="Times New Roman"/>
          <w:color w:val="000000"/>
        </w:rPr>
        <w:t xml:space="preserve">ão recebidos definitivamente no prazo de </w:t>
      </w:r>
      <w:r w:rsidRPr="00E468D1">
        <w:rPr>
          <w:rFonts w:ascii="Times New Roman" w:hAnsi="Times New Roman" w:cs="Times New Roman"/>
          <w:u w:val="single"/>
        </w:rPr>
        <w:t>10 (dez)</w:t>
      </w:r>
      <w:r w:rsidRPr="00E468D1">
        <w:rPr>
          <w:rFonts w:ascii="Times New Roman" w:hAnsi="Times New Roman" w:cs="Times New Roman"/>
          <w:color w:val="000000"/>
        </w:rPr>
        <w:t xml:space="preserve"> dias, contados do recebimento provisório, após a verificação da qualidade e quantidade do material e consequente aceitação mediante termo circunstanciado.</w:t>
      </w:r>
    </w:p>
    <w:p w14:paraId="7433FB46" w14:textId="77777777" w:rsidR="00E27977" w:rsidRPr="00E468D1" w:rsidRDefault="00E27977" w:rsidP="00E27977">
      <w:pPr>
        <w:numPr>
          <w:ilvl w:val="2"/>
          <w:numId w:val="1"/>
        </w:numPr>
        <w:spacing w:before="120" w:after="120" w:line="276" w:lineRule="auto"/>
        <w:ind w:left="1134" w:firstLine="0"/>
        <w:jc w:val="both"/>
        <w:rPr>
          <w:rFonts w:ascii="Times New Roman" w:hAnsi="Times New Roman" w:cs="Times New Roman"/>
          <w:b/>
          <w:bCs/>
          <w:color w:val="000000"/>
        </w:rPr>
      </w:pPr>
      <w:r w:rsidRPr="00E468D1">
        <w:rPr>
          <w:rFonts w:ascii="Times New Roman" w:hAnsi="Times New Roman" w:cs="Times New Roman"/>
          <w:color w:val="000000"/>
          <w:lang w:eastAsia="en-US"/>
        </w:rPr>
        <w:t xml:space="preserve">Na </w:t>
      </w:r>
      <w:r w:rsidRPr="00E468D1">
        <w:rPr>
          <w:rFonts w:ascii="Times New Roman" w:hAnsi="Times New Roman" w:cs="Times New Roman"/>
          <w:bCs/>
          <w:color w:val="000000"/>
        </w:rPr>
        <w:t>hipótese</w:t>
      </w:r>
      <w:r w:rsidRPr="00E468D1">
        <w:rPr>
          <w:rFonts w:ascii="Times New Roman" w:hAnsi="Times New Roman" w:cs="Times New Roman"/>
          <w:color w:val="000000"/>
          <w:lang w:eastAsia="en-US"/>
        </w:rPr>
        <w:t xml:space="preserve"> de a verificação a que se refere o subitem anterior não ser procedida dentro do prazo fixado, reputar-se-á como realizada, consumando-se o recebimento definitivo no dia do esgotamento do prazo.</w:t>
      </w:r>
    </w:p>
    <w:p w14:paraId="093BA957" w14:textId="77777777" w:rsidR="00E27977" w:rsidRPr="00E468D1" w:rsidRDefault="00E27977" w:rsidP="00E27977">
      <w:pPr>
        <w:numPr>
          <w:ilvl w:val="1"/>
          <w:numId w:val="1"/>
        </w:numPr>
        <w:spacing w:before="120" w:after="120" w:line="276" w:lineRule="auto"/>
        <w:ind w:left="425" w:firstLine="0"/>
        <w:jc w:val="both"/>
        <w:rPr>
          <w:rFonts w:ascii="Times New Roman" w:hAnsi="Times New Roman" w:cs="Times New Roman"/>
          <w:color w:val="000000"/>
        </w:rPr>
      </w:pPr>
      <w:r w:rsidRPr="00E468D1">
        <w:rPr>
          <w:rFonts w:ascii="Times New Roman" w:hAnsi="Times New Roman" w:cs="Times New Roman"/>
          <w:color w:val="000000"/>
          <w:lang w:eastAsia="en-US"/>
        </w:rPr>
        <w:t>O recebimento provisório ou definitivo do objeto não exclui a responsabilidade da contratada pelos prejuízos resultantes da incorreta execução do contrato.</w:t>
      </w:r>
    </w:p>
    <w:p w14:paraId="26E95EC1" w14:textId="77777777" w:rsidR="00E27977" w:rsidRPr="00E468D1" w:rsidRDefault="00E27977" w:rsidP="00E27977">
      <w:pPr>
        <w:numPr>
          <w:ilvl w:val="0"/>
          <w:numId w:val="1"/>
        </w:numPr>
        <w:spacing w:after="120" w:line="276" w:lineRule="auto"/>
        <w:ind w:right="-15"/>
        <w:jc w:val="both"/>
        <w:rPr>
          <w:rFonts w:ascii="Times New Roman" w:hAnsi="Times New Roman" w:cs="Times New Roman"/>
          <w:b/>
          <w:color w:val="000000"/>
        </w:rPr>
      </w:pPr>
      <w:r w:rsidRPr="00E468D1">
        <w:rPr>
          <w:rFonts w:ascii="Times New Roman" w:hAnsi="Times New Roman" w:cs="Times New Roman"/>
          <w:b/>
          <w:bCs/>
          <w:color w:val="000000"/>
          <w:lang w:eastAsia="en-US"/>
        </w:rPr>
        <w:t>DAS OBRIGAÇÕES DA CONTRATANTE</w:t>
      </w:r>
    </w:p>
    <w:p w14:paraId="61E4CBBB" w14:textId="77777777" w:rsidR="00E27977" w:rsidRPr="00E468D1" w:rsidRDefault="00E27977" w:rsidP="00E27977">
      <w:pPr>
        <w:numPr>
          <w:ilvl w:val="1"/>
          <w:numId w:val="1"/>
        </w:numPr>
        <w:spacing w:before="120" w:after="120" w:line="276" w:lineRule="auto"/>
        <w:ind w:left="425" w:firstLine="0"/>
        <w:jc w:val="both"/>
        <w:rPr>
          <w:rFonts w:ascii="Times New Roman" w:hAnsi="Times New Roman" w:cs="Times New Roman"/>
          <w:b/>
          <w:color w:val="000000"/>
        </w:rPr>
      </w:pPr>
      <w:r w:rsidRPr="00E468D1">
        <w:rPr>
          <w:rFonts w:ascii="Times New Roman" w:hAnsi="Times New Roman" w:cs="Times New Roman"/>
        </w:rPr>
        <w:t>São obrigações da Contratante:</w:t>
      </w:r>
    </w:p>
    <w:p w14:paraId="2168B8ED" w14:textId="77777777" w:rsidR="00E27977" w:rsidRPr="00E468D1" w:rsidRDefault="00E27977" w:rsidP="00E27977">
      <w:pPr>
        <w:numPr>
          <w:ilvl w:val="2"/>
          <w:numId w:val="1"/>
        </w:numPr>
        <w:spacing w:before="120" w:after="120" w:line="276" w:lineRule="auto"/>
        <w:ind w:left="1134" w:firstLine="0"/>
        <w:jc w:val="both"/>
        <w:rPr>
          <w:rFonts w:ascii="Times New Roman" w:hAnsi="Times New Roman" w:cs="Times New Roman"/>
          <w:b/>
          <w:color w:val="000000"/>
        </w:rPr>
      </w:pPr>
      <w:proofErr w:type="gramStart"/>
      <w:r w:rsidRPr="00E468D1">
        <w:rPr>
          <w:rFonts w:ascii="Times New Roman" w:hAnsi="Times New Roman" w:cs="Times New Roman"/>
        </w:rPr>
        <w:t>receber</w:t>
      </w:r>
      <w:proofErr w:type="gramEnd"/>
      <w:r w:rsidRPr="00E468D1">
        <w:rPr>
          <w:rFonts w:ascii="Times New Roman" w:hAnsi="Times New Roman" w:cs="Times New Roman"/>
        </w:rPr>
        <w:t xml:space="preserve"> o objeto no prazo e condições estabelecidas no Edital e seus anexos;</w:t>
      </w:r>
    </w:p>
    <w:p w14:paraId="498B1677" w14:textId="77777777" w:rsidR="00E27977" w:rsidRPr="00E468D1" w:rsidRDefault="00E27977" w:rsidP="00E27977">
      <w:pPr>
        <w:numPr>
          <w:ilvl w:val="2"/>
          <w:numId w:val="1"/>
        </w:numPr>
        <w:spacing w:before="120" w:after="120" w:line="276" w:lineRule="auto"/>
        <w:ind w:left="1134" w:firstLine="0"/>
        <w:jc w:val="both"/>
        <w:rPr>
          <w:rFonts w:ascii="Times New Roman" w:hAnsi="Times New Roman" w:cs="Times New Roman"/>
          <w:b/>
          <w:color w:val="000000"/>
        </w:rPr>
      </w:pPr>
      <w:proofErr w:type="gramStart"/>
      <w:r w:rsidRPr="00E468D1">
        <w:rPr>
          <w:rFonts w:ascii="Times New Roman" w:hAnsi="Times New Roman" w:cs="Times New Roman"/>
          <w:lang w:eastAsia="en-US"/>
        </w:rPr>
        <w:t>verificar</w:t>
      </w:r>
      <w:proofErr w:type="gramEnd"/>
      <w:r w:rsidRPr="00E468D1">
        <w:rPr>
          <w:rFonts w:ascii="Times New Roman" w:hAnsi="Times New Roman" w:cs="Times New Roman"/>
          <w:lang w:eastAsia="en-US"/>
        </w:rPr>
        <w:t xml:space="preserve"> minuciosamente, no prazo fixado, a conformidade dos bens recebidos provisoriamente com as especificações constantes do Edital e da proposta, para fins de aceitação e recebimento definitivo;</w:t>
      </w:r>
    </w:p>
    <w:p w14:paraId="77E9C02C" w14:textId="77777777" w:rsidR="00E27977" w:rsidRPr="00E468D1" w:rsidRDefault="00E27977" w:rsidP="00E27977">
      <w:pPr>
        <w:numPr>
          <w:ilvl w:val="2"/>
          <w:numId w:val="1"/>
        </w:numPr>
        <w:spacing w:before="120" w:after="120" w:line="276" w:lineRule="auto"/>
        <w:ind w:left="1134" w:firstLine="0"/>
        <w:jc w:val="both"/>
        <w:rPr>
          <w:rFonts w:ascii="Times New Roman" w:hAnsi="Times New Roman" w:cs="Times New Roman"/>
          <w:b/>
          <w:color w:val="000000"/>
        </w:rPr>
      </w:pPr>
      <w:proofErr w:type="gramStart"/>
      <w:r w:rsidRPr="00E468D1">
        <w:rPr>
          <w:rFonts w:ascii="Times New Roman" w:hAnsi="Times New Roman" w:cs="Times New Roman"/>
        </w:rPr>
        <w:t>comunicar</w:t>
      </w:r>
      <w:proofErr w:type="gramEnd"/>
      <w:r w:rsidRPr="00E468D1">
        <w:rPr>
          <w:rFonts w:ascii="Times New Roman" w:hAnsi="Times New Roman" w:cs="Times New Roman"/>
        </w:rPr>
        <w:t xml:space="preserve"> à Contratada, por escrito, sobre imperfeições, falhas ou irregularidades verificadas no objeto fornecido, para que seja substituído, reparado ou corrigido;</w:t>
      </w:r>
    </w:p>
    <w:p w14:paraId="5D7E5C3B" w14:textId="77777777" w:rsidR="00E27977" w:rsidRPr="00E468D1" w:rsidRDefault="00E27977" w:rsidP="00E27977">
      <w:pPr>
        <w:numPr>
          <w:ilvl w:val="2"/>
          <w:numId w:val="1"/>
        </w:numPr>
        <w:spacing w:before="120" w:after="120" w:line="276" w:lineRule="auto"/>
        <w:ind w:left="1134" w:firstLine="0"/>
        <w:jc w:val="both"/>
        <w:rPr>
          <w:rFonts w:ascii="Times New Roman" w:hAnsi="Times New Roman" w:cs="Times New Roman"/>
          <w:b/>
          <w:color w:val="000000"/>
        </w:rPr>
      </w:pPr>
      <w:proofErr w:type="gramStart"/>
      <w:r w:rsidRPr="00E468D1">
        <w:rPr>
          <w:rFonts w:ascii="Times New Roman" w:hAnsi="Times New Roman" w:cs="Times New Roman"/>
          <w:lang w:eastAsia="en-US"/>
        </w:rPr>
        <w:t>acompanhar</w:t>
      </w:r>
      <w:proofErr w:type="gramEnd"/>
      <w:r w:rsidRPr="00E468D1">
        <w:rPr>
          <w:rFonts w:ascii="Times New Roman" w:hAnsi="Times New Roman" w:cs="Times New Roman"/>
          <w:lang w:eastAsia="en-US"/>
        </w:rPr>
        <w:t xml:space="preserve"> e fiscalizar o cumprimento das obrigações da Contratada, através de comissão/servidor especialmente designado;</w:t>
      </w:r>
    </w:p>
    <w:p w14:paraId="53A53433" w14:textId="77777777" w:rsidR="00E27977" w:rsidRPr="00E468D1" w:rsidRDefault="00E27977" w:rsidP="00E27977">
      <w:pPr>
        <w:numPr>
          <w:ilvl w:val="2"/>
          <w:numId w:val="1"/>
        </w:numPr>
        <w:spacing w:before="120" w:after="120" w:line="276" w:lineRule="auto"/>
        <w:ind w:left="1134" w:firstLine="0"/>
        <w:jc w:val="both"/>
        <w:rPr>
          <w:rFonts w:ascii="Times New Roman" w:hAnsi="Times New Roman" w:cs="Times New Roman"/>
          <w:b/>
          <w:color w:val="000000"/>
        </w:rPr>
      </w:pPr>
      <w:proofErr w:type="gramStart"/>
      <w:r w:rsidRPr="00E468D1">
        <w:rPr>
          <w:rFonts w:ascii="Times New Roman" w:hAnsi="Times New Roman" w:cs="Times New Roman"/>
        </w:rPr>
        <w:t>efetuar</w:t>
      </w:r>
      <w:proofErr w:type="gramEnd"/>
      <w:r w:rsidRPr="00E468D1">
        <w:rPr>
          <w:rFonts w:ascii="Times New Roman" w:hAnsi="Times New Roman" w:cs="Times New Roman"/>
        </w:rPr>
        <w:t xml:space="preserve"> o pagamento à Contratada</w:t>
      </w:r>
      <w:r w:rsidRPr="00E468D1">
        <w:rPr>
          <w:rFonts w:ascii="Times New Roman" w:hAnsi="Times New Roman" w:cs="Times New Roman"/>
          <w:b/>
        </w:rPr>
        <w:t xml:space="preserve"> </w:t>
      </w:r>
      <w:r w:rsidRPr="00E468D1">
        <w:rPr>
          <w:rFonts w:ascii="Times New Roman" w:hAnsi="Times New Roman" w:cs="Times New Roman"/>
        </w:rPr>
        <w:t>no valor correspondente ao fornecimento do objeto, no prazo e forma estabelecidos no Edital e seus anexos;</w:t>
      </w:r>
    </w:p>
    <w:p w14:paraId="03D07088" w14:textId="77777777" w:rsidR="00E27977" w:rsidRPr="00E468D1" w:rsidRDefault="00E27977" w:rsidP="00E27977">
      <w:pPr>
        <w:numPr>
          <w:ilvl w:val="1"/>
          <w:numId w:val="1"/>
        </w:numPr>
        <w:spacing w:before="120" w:after="120" w:line="276" w:lineRule="auto"/>
        <w:ind w:left="425" w:firstLine="0"/>
        <w:jc w:val="both"/>
        <w:rPr>
          <w:rFonts w:ascii="Times New Roman" w:hAnsi="Times New Roman" w:cs="Times New Roman"/>
          <w:b/>
          <w:color w:val="000000"/>
        </w:rPr>
      </w:pPr>
      <w:r w:rsidRPr="00E468D1">
        <w:rPr>
          <w:rFonts w:ascii="Times New Roman" w:hAnsi="Times New Roman" w:cs="Times New Roman"/>
        </w:rPr>
        <w:t>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512F5C03" w14:textId="77777777" w:rsidR="00E27977" w:rsidRPr="00E468D1" w:rsidRDefault="00E27977" w:rsidP="00E27977">
      <w:pPr>
        <w:numPr>
          <w:ilvl w:val="0"/>
          <w:numId w:val="1"/>
        </w:numPr>
        <w:spacing w:after="120" w:line="276" w:lineRule="auto"/>
        <w:ind w:right="-15"/>
        <w:jc w:val="both"/>
        <w:rPr>
          <w:rFonts w:ascii="Times New Roman" w:hAnsi="Times New Roman" w:cs="Times New Roman"/>
          <w:b/>
          <w:color w:val="000000"/>
        </w:rPr>
      </w:pPr>
      <w:r w:rsidRPr="00E468D1">
        <w:rPr>
          <w:rFonts w:ascii="Times New Roman" w:hAnsi="Times New Roman" w:cs="Times New Roman"/>
          <w:b/>
        </w:rPr>
        <w:t>OBRIGAÇÕES DA CONTRATADA</w:t>
      </w:r>
    </w:p>
    <w:p w14:paraId="20E9CDE9" w14:textId="77777777" w:rsidR="00E27977" w:rsidRPr="00E468D1" w:rsidRDefault="00E27977" w:rsidP="00E27977">
      <w:pPr>
        <w:numPr>
          <w:ilvl w:val="1"/>
          <w:numId w:val="1"/>
        </w:numPr>
        <w:spacing w:before="120" w:after="120" w:line="276" w:lineRule="auto"/>
        <w:ind w:left="425" w:firstLine="0"/>
        <w:jc w:val="both"/>
        <w:rPr>
          <w:rFonts w:ascii="Times New Roman" w:hAnsi="Times New Roman" w:cs="Times New Roman"/>
          <w:b/>
          <w:color w:val="000000"/>
        </w:rPr>
      </w:pPr>
      <w:r w:rsidRPr="00E468D1">
        <w:rPr>
          <w:rFonts w:ascii="Times New Roman" w:hAnsi="Times New Roman" w:cs="Times New Roman"/>
        </w:rPr>
        <w:t>A Contratada deve cumprir todas as obrigações constantes no Edital, seus anexos e sua proposta, assumindo como exclusivamente seus os riscos e as despesas decorrentes da boa e perfeita execução do objeto e, ainda:</w:t>
      </w:r>
    </w:p>
    <w:p w14:paraId="448D2FEC" w14:textId="77777777" w:rsidR="00E27977" w:rsidRPr="00E468D1" w:rsidRDefault="00E27977" w:rsidP="00E27977">
      <w:pPr>
        <w:numPr>
          <w:ilvl w:val="2"/>
          <w:numId w:val="1"/>
        </w:numPr>
        <w:spacing w:before="120" w:after="120" w:line="276" w:lineRule="auto"/>
        <w:ind w:left="1134" w:firstLine="0"/>
        <w:jc w:val="both"/>
        <w:rPr>
          <w:rFonts w:ascii="Times New Roman" w:hAnsi="Times New Roman" w:cs="Times New Roman"/>
          <w:b/>
          <w:color w:val="000000"/>
        </w:rPr>
      </w:pPr>
      <w:proofErr w:type="gramStart"/>
      <w:r w:rsidRPr="00E468D1">
        <w:rPr>
          <w:rFonts w:ascii="Times New Roman" w:hAnsi="Times New Roman" w:cs="Times New Roman"/>
        </w:rPr>
        <w:t>efetuar</w:t>
      </w:r>
      <w:proofErr w:type="gramEnd"/>
      <w:r w:rsidRPr="00E468D1">
        <w:rPr>
          <w:rFonts w:ascii="Times New Roman" w:hAnsi="Times New Roman" w:cs="Times New Roman"/>
        </w:rPr>
        <w:t xml:space="preserve"> a entrega do objeto em perfeitas condições, conforme especificações, prazo e local constantes no Edital e seus anexos, acompanhado da respectiva nota fiscal, na qual constarão as indicações referentes a: marca, fabricante, modelo, procedência e prazo de garantia ou validade;</w:t>
      </w:r>
    </w:p>
    <w:p w14:paraId="77744720" w14:textId="77777777" w:rsidR="00E27977" w:rsidRPr="00E468D1" w:rsidRDefault="00E27977" w:rsidP="00E27977">
      <w:pPr>
        <w:numPr>
          <w:ilvl w:val="2"/>
          <w:numId w:val="1"/>
        </w:numPr>
        <w:spacing w:before="120" w:after="120" w:line="276" w:lineRule="auto"/>
        <w:ind w:left="1134" w:firstLine="0"/>
        <w:jc w:val="both"/>
        <w:rPr>
          <w:rFonts w:ascii="Times New Roman" w:hAnsi="Times New Roman" w:cs="Times New Roman"/>
        </w:rPr>
      </w:pPr>
      <w:r w:rsidRPr="00E468D1">
        <w:rPr>
          <w:rFonts w:ascii="Times New Roman" w:hAnsi="Times New Roman" w:cs="Times New Roman"/>
        </w:rPr>
        <w:t xml:space="preserve">A empresa adjudicatária deverá apresentar amostra do material solicitado relacionados no item 1, conforme o Anexo C do presente Termo de Referência, no </w:t>
      </w:r>
      <w:r w:rsidRPr="00E468D1">
        <w:rPr>
          <w:rFonts w:ascii="Times New Roman" w:hAnsi="Times New Roman" w:cs="Times New Roman"/>
        </w:rPr>
        <w:lastRenderedPageBreak/>
        <w:t>prazo máximo de 20 (vinte) dias corridos após o encerramento da fase de lances, as quais serão submetidas à análise e testes pela Área de Perícias Externas do Instituto Nacional de Criminalística, de conformidade com as exigências do Edital.</w:t>
      </w:r>
    </w:p>
    <w:p w14:paraId="42D98106" w14:textId="77777777" w:rsidR="00E27977" w:rsidRPr="00E468D1" w:rsidRDefault="00E27977" w:rsidP="00E27977">
      <w:pPr>
        <w:numPr>
          <w:ilvl w:val="2"/>
          <w:numId w:val="1"/>
        </w:numPr>
        <w:spacing w:before="120" w:after="120" w:line="276" w:lineRule="auto"/>
        <w:ind w:left="1134" w:firstLine="0"/>
        <w:jc w:val="both"/>
        <w:rPr>
          <w:rFonts w:ascii="Times New Roman" w:hAnsi="Times New Roman" w:cs="Times New Roman"/>
        </w:rPr>
      </w:pPr>
      <w:proofErr w:type="gramStart"/>
      <w:r w:rsidRPr="00E468D1">
        <w:rPr>
          <w:rFonts w:ascii="Times New Roman" w:hAnsi="Times New Roman" w:cs="Times New Roman"/>
        </w:rPr>
        <w:t>responsabilizar</w:t>
      </w:r>
      <w:proofErr w:type="gramEnd"/>
      <w:r w:rsidRPr="00E468D1">
        <w:rPr>
          <w:rFonts w:ascii="Times New Roman" w:hAnsi="Times New Roman" w:cs="Times New Roman"/>
        </w:rPr>
        <w:t xml:space="preserve">-se pelos vícios e danos decorrentes do objeto, de acordo com os artigos 12, 13 e </w:t>
      </w:r>
      <w:smartTag w:uri="urn:schemas-microsoft-com:office:smarttags" w:element="metricconverter">
        <w:smartTagPr>
          <w:attr w:name="ProductID" w:val="17 a"/>
        </w:smartTagPr>
        <w:r w:rsidRPr="00E468D1">
          <w:rPr>
            <w:rFonts w:ascii="Times New Roman" w:hAnsi="Times New Roman" w:cs="Times New Roman"/>
          </w:rPr>
          <w:t>17 a</w:t>
        </w:r>
      </w:smartTag>
      <w:r w:rsidRPr="00E468D1">
        <w:rPr>
          <w:rFonts w:ascii="Times New Roman" w:hAnsi="Times New Roman" w:cs="Times New Roman"/>
        </w:rPr>
        <w:t xml:space="preserve"> 27, do Código de Defesa do Consumidor (Lei nº 8.078, de 1990);</w:t>
      </w:r>
    </w:p>
    <w:p w14:paraId="2D379A53" w14:textId="77777777" w:rsidR="00E27977" w:rsidRPr="00E468D1" w:rsidRDefault="00E27977" w:rsidP="00E27977">
      <w:pPr>
        <w:numPr>
          <w:ilvl w:val="2"/>
          <w:numId w:val="1"/>
        </w:numPr>
        <w:spacing w:before="120" w:after="120" w:line="276" w:lineRule="auto"/>
        <w:ind w:left="1134" w:firstLine="0"/>
        <w:jc w:val="both"/>
        <w:rPr>
          <w:rFonts w:ascii="Times New Roman" w:hAnsi="Times New Roman" w:cs="Times New Roman"/>
        </w:rPr>
      </w:pPr>
      <w:proofErr w:type="gramStart"/>
      <w:r w:rsidRPr="00E468D1">
        <w:rPr>
          <w:rFonts w:ascii="Times New Roman" w:hAnsi="Times New Roman" w:cs="Times New Roman"/>
        </w:rPr>
        <w:t>substituir</w:t>
      </w:r>
      <w:proofErr w:type="gramEnd"/>
      <w:r w:rsidRPr="00E468D1">
        <w:rPr>
          <w:rFonts w:ascii="Times New Roman" w:hAnsi="Times New Roman" w:cs="Times New Roman"/>
        </w:rPr>
        <w:t>, reparar ou corrigir, às suas expensas, no prazo fixado neste Termo de Referência, o objeto com avarias ou defeitos;</w:t>
      </w:r>
    </w:p>
    <w:p w14:paraId="49281F25" w14:textId="77777777" w:rsidR="00E27977" w:rsidRPr="00E468D1" w:rsidRDefault="00E27977" w:rsidP="00E27977">
      <w:pPr>
        <w:numPr>
          <w:ilvl w:val="2"/>
          <w:numId w:val="1"/>
        </w:numPr>
        <w:spacing w:before="120" w:after="120" w:line="276" w:lineRule="auto"/>
        <w:ind w:left="1134" w:firstLine="0"/>
        <w:jc w:val="both"/>
        <w:rPr>
          <w:rFonts w:ascii="Times New Roman" w:hAnsi="Times New Roman" w:cs="Times New Roman"/>
        </w:rPr>
      </w:pPr>
      <w:proofErr w:type="gramStart"/>
      <w:r w:rsidRPr="00E468D1">
        <w:rPr>
          <w:rFonts w:ascii="Times New Roman" w:hAnsi="Times New Roman" w:cs="Times New Roman"/>
        </w:rPr>
        <w:t>comunicar</w:t>
      </w:r>
      <w:proofErr w:type="gramEnd"/>
      <w:r w:rsidRPr="00E468D1">
        <w:rPr>
          <w:rFonts w:ascii="Times New Roman" w:hAnsi="Times New Roman" w:cs="Times New Roman"/>
        </w:rPr>
        <w:t xml:space="preserve"> à Contratante, no prazo máximo de 24 (vinte e quatro) horas que antecede a data da entrega, os motivos que impossibilitem o cumprimento do prazo previsto, com a devida comprovação;</w:t>
      </w:r>
    </w:p>
    <w:p w14:paraId="233FA2BD" w14:textId="77777777" w:rsidR="00E27977" w:rsidRPr="00E468D1" w:rsidRDefault="00E27977" w:rsidP="00E27977">
      <w:pPr>
        <w:numPr>
          <w:ilvl w:val="2"/>
          <w:numId w:val="1"/>
        </w:numPr>
        <w:spacing w:before="120" w:after="120" w:line="276" w:lineRule="auto"/>
        <w:ind w:left="1134" w:firstLine="0"/>
        <w:jc w:val="both"/>
        <w:rPr>
          <w:rFonts w:ascii="Times New Roman" w:hAnsi="Times New Roman" w:cs="Times New Roman"/>
        </w:rPr>
      </w:pPr>
      <w:proofErr w:type="gramStart"/>
      <w:r w:rsidRPr="00E468D1">
        <w:rPr>
          <w:rFonts w:ascii="Times New Roman" w:hAnsi="Times New Roman" w:cs="Times New Roman"/>
        </w:rPr>
        <w:t>manter</w:t>
      </w:r>
      <w:proofErr w:type="gramEnd"/>
      <w:r w:rsidRPr="00E468D1">
        <w:rPr>
          <w:rFonts w:ascii="Times New Roman" w:hAnsi="Times New Roman" w:cs="Times New Roman"/>
        </w:rPr>
        <w:t>, durante toda a execução do contrato, em compatibilidade com as obrigações assumidas, todas as condições de habilitação e qualificação exigidas na licitação;</w:t>
      </w:r>
    </w:p>
    <w:p w14:paraId="5B52ED66" w14:textId="77777777" w:rsidR="00E27977" w:rsidRPr="00E468D1" w:rsidRDefault="00E27977" w:rsidP="00E27977">
      <w:pPr>
        <w:numPr>
          <w:ilvl w:val="2"/>
          <w:numId w:val="1"/>
        </w:numPr>
        <w:spacing w:before="120" w:after="120" w:line="276" w:lineRule="auto"/>
        <w:ind w:left="1134" w:firstLine="0"/>
        <w:jc w:val="both"/>
        <w:rPr>
          <w:rFonts w:ascii="Times New Roman" w:hAnsi="Times New Roman" w:cs="Times New Roman"/>
        </w:rPr>
      </w:pPr>
      <w:proofErr w:type="gramStart"/>
      <w:r w:rsidRPr="00E468D1">
        <w:rPr>
          <w:rFonts w:ascii="Times New Roman" w:hAnsi="Times New Roman" w:cs="Times New Roman"/>
        </w:rPr>
        <w:t>indicar</w:t>
      </w:r>
      <w:proofErr w:type="gramEnd"/>
      <w:r w:rsidRPr="00E468D1">
        <w:rPr>
          <w:rFonts w:ascii="Times New Roman" w:hAnsi="Times New Roman" w:cs="Times New Roman"/>
        </w:rPr>
        <w:t xml:space="preserve"> preposto para representá-la durante a execução do contrato.</w:t>
      </w:r>
    </w:p>
    <w:p w14:paraId="612C9600" w14:textId="77777777" w:rsidR="00E27977" w:rsidRPr="00E468D1" w:rsidRDefault="00E27977" w:rsidP="00E27977">
      <w:pPr>
        <w:numPr>
          <w:ilvl w:val="0"/>
          <w:numId w:val="1"/>
        </w:numPr>
        <w:spacing w:before="240" w:after="120" w:line="276" w:lineRule="auto"/>
        <w:ind w:right="-17"/>
        <w:jc w:val="both"/>
        <w:rPr>
          <w:rFonts w:ascii="Times New Roman" w:hAnsi="Times New Roman" w:cs="Times New Roman"/>
          <w:b/>
          <w:color w:val="000000"/>
        </w:rPr>
      </w:pPr>
      <w:r w:rsidRPr="00E468D1">
        <w:rPr>
          <w:rFonts w:ascii="Times New Roman" w:hAnsi="Times New Roman" w:cs="Times New Roman"/>
          <w:b/>
          <w:color w:val="000000"/>
        </w:rPr>
        <w:t>DA SUBCONTRATAÇÃO</w:t>
      </w:r>
    </w:p>
    <w:p w14:paraId="0683682D" w14:textId="77777777" w:rsidR="00E27977" w:rsidRPr="00E468D1" w:rsidRDefault="00E27977" w:rsidP="00E27977">
      <w:pPr>
        <w:spacing w:before="120" w:after="120" w:line="276" w:lineRule="auto"/>
        <w:ind w:left="425"/>
        <w:jc w:val="both"/>
        <w:rPr>
          <w:rFonts w:ascii="Times New Roman" w:hAnsi="Times New Roman" w:cs="Times New Roman"/>
        </w:rPr>
      </w:pPr>
      <w:proofErr w:type="gramStart"/>
      <w:r w:rsidRPr="00E468D1">
        <w:rPr>
          <w:rFonts w:ascii="Times New Roman" w:hAnsi="Times New Roman" w:cs="Times New Roman"/>
        </w:rPr>
        <w:t>7.1 Não</w:t>
      </w:r>
      <w:proofErr w:type="gramEnd"/>
      <w:r w:rsidRPr="00E468D1">
        <w:rPr>
          <w:rFonts w:ascii="Times New Roman" w:hAnsi="Times New Roman" w:cs="Times New Roman"/>
        </w:rPr>
        <w:t xml:space="preserve"> será admitida a subcontratação do objeto licitatório.</w:t>
      </w:r>
    </w:p>
    <w:p w14:paraId="5C8F3713" w14:textId="77777777" w:rsidR="00E27977" w:rsidRPr="00E468D1" w:rsidRDefault="00E27977" w:rsidP="00E27977">
      <w:pPr>
        <w:numPr>
          <w:ilvl w:val="0"/>
          <w:numId w:val="1"/>
        </w:numPr>
        <w:spacing w:after="120" w:line="276" w:lineRule="auto"/>
        <w:ind w:right="-15"/>
        <w:jc w:val="both"/>
        <w:rPr>
          <w:rFonts w:ascii="Times New Roman" w:hAnsi="Times New Roman" w:cs="Times New Roman"/>
          <w:b/>
          <w:color w:val="000000"/>
          <w:lang w:eastAsia="en-US"/>
        </w:rPr>
      </w:pPr>
      <w:r w:rsidRPr="00E468D1">
        <w:rPr>
          <w:rFonts w:ascii="Times New Roman" w:hAnsi="Times New Roman" w:cs="Times New Roman"/>
          <w:b/>
          <w:color w:val="000000"/>
          <w:lang w:eastAsia="en-US"/>
        </w:rPr>
        <w:t>ALTERAÇÃO SUBJETIVA</w:t>
      </w:r>
    </w:p>
    <w:p w14:paraId="7D40CC89" w14:textId="77777777" w:rsidR="00E27977" w:rsidRPr="00E468D1" w:rsidRDefault="00E27977" w:rsidP="00E27977">
      <w:pPr>
        <w:numPr>
          <w:ilvl w:val="1"/>
          <w:numId w:val="1"/>
        </w:numPr>
        <w:spacing w:before="120" w:after="120" w:line="276" w:lineRule="auto"/>
        <w:ind w:left="425" w:firstLine="0"/>
        <w:jc w:val="both"/>
        <w:rPr>
          <w:rFonts w:ascii="Times New Roman" w:hAnsi="Times New Roman" w:cs="Times New Roman"/>
          <w:color w:val="0000FF"/>
          <w:lang w:eastAsia="en-US"/>
        </w:rPr>
      </w:pPr>
      <w:r w:rsidRPr="00E468D1">
        <w:rPr>
          <w:rFonts w:ascii="Times New Roman" w:hAnsi="Times New Roman" w:cs="Times New Roman"/>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39F38E8B" w14:textId="77777777" w:rsidR="00E27977" w:rsidRPr="00E468D1" w:rsidRDefault="00E27977" w:rsidP="00E27977">
      <w:pPr>
        <w:numPr>
          <w:ilvl w:val="0"/>
          <w:numId w:val="1"/>
        </w:numPr>
        <w:spacing w:after="120" w:line="276" w:lineRule="auto"/>
        <w:ind w:right="-15"/>
        <w:jc w:val="both"/>
        <w:rPr>
          <w:rFonts w:ascii="Times New Roman" w:hAnsi="Times New Roman" w:cs="Times New Roman"/>
          <w:b/>
          <w:color w:val="000000"/>
          <w:lang w:eastAsia="en-US"/>
        </w:rPr>
      </w:pPr>
      <w:r w:rsidRPr="00E468D1">
        <w:rPr>
          <w:rFonts w:ascii="Times New Roman" w:hAnsi="Times New Roman" w:cs="Times New Roman"/>
          <w:b/>
          <w:color w:val="000000"/>
          <w:lang w:eastAsia="en-US"/>
        </w:rPr>
        <w:t>CONTROLE DA EXECUÇÃO</w:t>
      </w:r>
    </w:p>
    <w:p w14:paraId="4FB03E31" w14:textId="77777777" w:rsidR="00E27977" w:rsidRPr="00E468D1" w:rsidRDefault="00E27977" w:rsidP="00E27977">
      <w:pPr>
        <w:numPr>
          <w:ilvl w:val="1"/>
          <w:numId w:val="1"/>
        </w:numPr>
        <w:spacing w:before="120" w:after="120" w:line="276" w:lineRule="auto"/>
        <w:ind w:left="425" w:firstLine="0"/>
        <w:jc w:val="both"/>
        <w:rPr>
          <w:rFonts w:ascii="Times New Roman" w:hAnsi="Times New Roman" w:cs="Times New Roman"/>
          <w:bCs/>
          <w:color w:val="000000"/>
        </w:rPr>
      </w:pPr>
      <w:r w:rsidRPr="00E468D1">
        <w:rPr>
          <w:rFonts w:ascii="Times New Roman" w:hAnsi="Times New Roman" w:cs="Times New Roman"/>
          <w:color w:val="000000"/>
        </w:rPr>
        <w:t>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374EB385" w14:textId="77777777" w:rsidR="00E27977" w:rsidRPr="00E468D1" w:rsidRDefault="00E27977" w:rsidP="00E27977">
      <w:pPr>
        <w:numPr>
          <w:ilvl w:val="2"/>
          <w:numId w:val="1"/>
        </w:numPr>
        <w:spacing w:before="120" w:after="120" w:line="276" w:lineRule="auto"/>
        <w:ind w:left="1134" w:firstLine="0"/>
        <w:jc w:val="both"/>
        <w:rPr>
          <w:rFonts w:ascii="Times New Roman" w:hAnsi="Times New Roman" w:cs="Times New Roman"/>
          <w:bCs/>
          <w:color w:val="000000"/>
        </w:rPr>
      </w:pPr>
      <w:r w:rsidRPr="00E468D1">
        <w:rPr>
          <w:rFonts w:ascii="Times New Roman" w:hAnsi="Times New Roman" w:cs="Times New Roman"/>
          <w:color w:val="000000"/>
          <w:lang w:eastAsia="en-US"/>
        </w:rPr>
        <w:t>O recebimento de material de valor superior a R$ 80.000,00 (oitenta mil reais) será confiado a uma comissão de, no mínimo, 3 (três) membros, designados pela autoridade competente.</w:t>
      </w:r>
    </w:p>
    <w:p w14:paraId="6149C75C" w14:textId="77777777" w:rsidR="00E27977" w:rsidRPr="00E468D1" w:rsidRDefault="00E27977" w:rsidP="00E27977">
      <w:pPr>
        <w:numPr>
          <w:ilvl w:val="1"/>
          <w:numId w:val="1"/>
        </w:numPr>
        <w:spacing w:before="120" w:after="120" w:line="276" w:lineRule="auto"/>
        <w:ind w:left="425" w:firstLine="0"/>
        <w:jc w:val="both"/>
        <w:rPr>
          <w:rFonts w:ascii="Times New Roman" w:hAnsi="Times New Roman" w:cs="Times New Roman"/>
          <w:color w:val="000000"/>
          <w:lang w:eastAsia="en-US"/>
        </w:rPr>
      </w:pPr>
      <w:r w:rsidRPr="00E468D1">
        <w:rPr>
          <w:rFonts w:ascii="Times New Roman" w:hAnsi="Times New Roman" w:cs="Times New Roman"/>
          <w:color w:val="000000"/>
          <w:lang w:eastAsia="en-US"/>
        </w:rPr>
        <w:t>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14:paraId="667210A7" w14:textId="77777777" w:rsidR="00E27977" w:rsidRPr="00E468D1" w:rsidRDefault="00E27977" w:rsidP="00E27977">
      <w:pPr>
        <w:numPr>
          <w:ilvl w:val="1"/>
          <w:numId w:val="1"/>
        </w:numPr>
        <w:spacing w:before="120" w:after="120" w:line="276" w:lineRule="auto"/>
        <w:ind w:left="425" w:firstLine="0"/>
        <w:jc w:val="both"/>
        <w:rPr>
          <w:rFonts w:ascii="Times New Roman" w:hAnsi="Times New Roman" w:cs="Times New Roman"/>
          <w:color w:val="000000"/>
        </w:rPr>
      </w:pPr>
      <w:r w:rsidRPr="00E468D1">
        <w:rPr>
          <w:rFonts w:ascii="Times New Roman" w:hAnsi="Times New Roman" w:cs="Times New Roman"/>
          <w:color w:val="000000"/>
          <w:lang w:eastAsia="en-US"/>
        </w:rPr>
        <w:lastRenderedPageBreak/>
        <w:t>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2D6CF24C" w14:textId="77777777" w:rsidR="00E27977" w:rsidRPr="00E468D1" w:rsidRDefault="00E27977" w:rsidP="00E27977">
      <w:pPr>
        <w:numPr>
          <w:ilvl w:val="0"/>
          <w:numId w:val="1"/>
        </w:numPr>
        <w:spacing w:after="120" w:line="276" w:lineRule="auto"/>
        <w:ind w:right="-15"/>
        <w:jc w:val="both"/>
        <w:rPr>
          <w:rFonts w:ascii="Times New Roman" w:hAnsi="Times New Roman" w:cs="Times New Roman"/>
        </w:rPr>
      </w:pPr>
      <w:r w:rsidRPr="00E468D1">
        <w:rPr>
          <w:rFonts w:ascii="Times New Roman" w:hAnsi="Times New Roman" w:cs="Times New Roman"/>
          <w:b/>
        </w:rPr>
        <w:t>DAS SANÇÕES ADMINISTRATIVAS</w:t>
      </w:r>
    </w:p>
    <w:p w14:paraId="479807FA" w14:textId="77777777" w:rsidR="00E27977" w:rsidRPr="00E468D1" w:rsidRDefault="00E27977" w:rsidP="00E27977">
      <w:pPr>
        <w:numPr>
          <w:ilvl w:val="1"/>
          <w:numId w:val="1"/>
        </w:numPr>
        <w:spacing w:before="120" w:after="120" w:line="276" w:lineRule="auto"/>
        <w:ind w:left="425" w:firstLine="0"/>
        <w:jc w:val="both"/>
        <w:rPr>
          <w:rFonts w:ascii="Times New Roman" w:hAnsi="Times New Roman" w:cs="Times New Roman"/>
        </w:rPr>
      </w:pPr>
      <w:r w:rsidRPr="00E468D1">
        <w:rPr>
          <w:rFonts w:ascii="Times New Roman" w:hAnsi="Times New Roman" w:cs="Times New Roman"/>
        </w:rPr>
        <w:t xml:space="preserve">Comete infração administrativa nos termos da Lei nº 8.666, de 1993 e da Lei nº 10.520, de </w:t>
      </w:r>
      <w:smartTag w:uri="urn:schemas-microsoft-com:office:smarttags" w:element="metricconverter">
        <w:smartTagPr>
          <w:attr w:name="ProductID" w:val="2002, a"/>
        </w:smartTagPr>
        <w:r w:rsidRPr="00E468D1">
          <w:rPr>
            <w:rFonts w:ascii="Times New Roman" w:hAnsi="Times New Roman" w:cs="Times New Roman"/>
          </w:rPr>
          <w:t>2002, a</w:t>
        </w:r>
      </w:smartTag>
      <w:r w:rsidRPr="00E468D1">
        <w:rPr>
          <w:rFonts w:ascii="Times New Roman" w:hAnsi="Times New Roman" w:cs="Times New Roman"/>
        </w:rPr>
        <w:t xml:space="preserve"> Contratada que:</w:t>
      </w:r>
    </w:p>
    <w:p w14:paraId="2E76EEC4" w14:textId="77777777" w:rsidR="00E27977" w:rsidRPr="00E468D1" w:rsidRDefault="00E27977" w:rsidP="00E27977">
      <w:pPr>
        <w:numPr>
          <w:ilvl w:val="2"/>
          <w:numId w:val="1"/>
        </w:numPr>
        <w:spacing w:before="120" w:after="120" w:line="276" w:lineRule="auto"/>
        <w:ind w:left="1134" w:firstLine="0"/>
        <w:jc w:val="both"/>
        <w:rPr>
          <w:rFonts w:ascii="Times New Roman" w:hAnsi="Times New Roman" w:cs="Times New Roman"/>
        </w:rPr>
      </w:pPr>
      <w:proofErr w:type="spellStart"/>
      <w:proofErr w:type="gramStart"/>
      <w:r w:rsidRPr="00E468D1">
        <w:rPr>
          <w:rFonts w:ascii="Times New Roman" w:hAnsi="Times New Roman" w:cs="Times New Roman"/>
        </w:rPr>
        <w:t>inexecutar</w:t>
      </w:r>
      <w:proofErr w:type="spellEnd"/>
      <w:proofErr w:type="gramEnd"/>
      <w:r w:rsidRPr="00E468D1">
        <w:rPr>
          <w:rFonts w:ascii="Times New Roman" w:hAnsi="Times New Roman" w:cs="Times New Roman"/>
        </w:rPr>
        <w:t xml:space="preserve"> total ou parcialmente qualquer das obrigações assumidas em decorrência da contratação;</w:t>
      </w:r>
    </w:p>
    <w:p w14:paraId="23B2B317" w14:textId="77777777" w:rsidR="00E27977" w:rsidRPr="00E468D1" w:rsidRDefault="00E27977" w:rsidP="00E27977">
      <w:pPr>
        <w:numPr>
          <w:ilvl w:val="2"/>
          <w:numId w:val="1"/>
        </w:numPr>
        <w:spacing w:before="120" w:after="120" w:line="276" w:lineRule="auto"/>
        <w:ind w:left="1134" w:firstLine="0"/>
        <w:jc w:val="both"/>
        <w:rPr>
          <w:rFonts w:ascii="Times New Roman" w:hAnsi="Times New Roman" w:cs="Times New Roman"/>
        </w:rPr>
      </w:pPr>
      <w:proofErr w:type="gramStart"/>
      <w:r w:rsidRPr="00E468D1">
        <w:rPr>
          <w:rFonts w:ascii="Times New Roman" w:hAnsi="Times New Roman" w:cs="Times New Roman"/>
        </w:rPr>
        <w:t>ensejar</w:t>
      </w:r>
      <w:proofErr w:type="gramEnd"/>
      <w:r w:rsidRPr="00E468D1">
        <w:rPr>
          <w:rFonts w:ascii="Times New Roman" w:hAnsi="Times New Roman" w:cs="Times New Roman"/>
        </w:rPr>
        <w:t xml:space="preserve"> o retardamento da execução do objeto;</w:t>
      </w:r>
    </w:p>
    <w:p w14:paraId="198D43B0" w14:textId="77777777" w:rsidR="00E27977" w:rsidRPr="00E468D1" w:rsidRDefault="00E27977" w:rsidP="00E27977">
      <w:pPr>
        <w:numPr>
          <w:ilvl w:val="2"/>
          <w:numId w:val="1"/>
        </w:numPr>
        <w:spacing w:before="120" w:after="120" w:line="276" w:lineRule="auto"/>
        <w:ind w:left="1134" w:firstLine="0"/>
        <w:jc w:val="both"/>
        <w:rPr>
          <w:rFonts w:ascii="Times New Roman" w:hAnsi="Times New Roman" w:cs="Times New Roman"/>
        </w:rPr>
      </w:pPr>
      <w:proofErr w:type="gramStart"/>
      <w:r w:rsidRPr="00E468D1">
        <w:rPr>
          <w:rFonts w:ascii="Times New Roman" w:hAnsi="Times New Roman" w:cs="Times New Roman"/>
        </w:rPr>
        <w:t>fraudar</w:t>
      </w:r>
      <w:proofErr w:type="gramEnd"/>
      <w:r w:rsidRPr="00E468D1">
        <w:rPr>
          <w:rFonts w:ascii="Times New Roman" w:hAnsi="Times New Roman" w:cs="Times New Roman"/>
        </w:rPr>
        <w:t xml:space="preserve"> na execução do contrato;</w:t>
      </w:r>
    </w:p>
    <w:p w14:paraId="5B6A719B" w14:textId="77777777" w:rsidR="00E27977" w:rsidRPr="00E468D1" w:rsidRDefault="00E27977" w:rsidP="00E27977">
      <w:pPr>
        <w:numPr>
          <w:ilvl w:val="2"/>
          <w:numId w:val="1"/>
        </w:numPr>
        <w:spacing w:before="120" w:after="120" w:line="276" w:lineRule="auto"/>
        <w:ind w:left="1134" w:firstLine="0"/>
        <w:jc w:val="both"/>
        <w:rPr>
          <w:rFonts w:ascii="Times New Roman" w:hAnsi="Times New Roman" w:cs="Times New Roman"/>
        </w:rPr>
      </w:pPr>
      <w:proofErr w:type="gramStart"/>
      <w:r w:rsidRPr="00E468D1">
        <w:rPr>
          <w:rFonts w:ascii="Times New Roman" w:hAnsi="Times New Roman" w:cs="Times New Roman"/>
        </w:rPr>
        <w:t>comportar</w:t>
      </w:r>
      <w:proofErr w:type="gramEnd"/>
      <w:r w:rsidRPr="00E468D1">
        <w:rPr>
          <w:rFonts w:ascii="Times New Roman" w:hAnsi="Times New Roman" w:cs="Times New Roman"/>
        </w:rPr>
        <w:t>-se de modo inidôneo;</w:t>
      </w:r>
    </w:p>
    <w:p w14:paraId="1D9529C4" w14:textId="77777777" w:rsidR="00E27977" w:rsidRPr="00E468D1" w:rsidRDefault="00E27977" w:rsidP="00E27977">
      <w:pPr>
        <w:numPr>
          <w:ilvl w:val="2"/>
          <w:numId w:val="1"/>
        </w:numPr>
        <w:spacing w:before="120" w:after="120" w:line="276" w:lineRule="auto"/>
        <w:ind w:left="1134" w:firstLine="0"/>
        <w:jc w:val="both"/>
        <w:rPr>
          <w:rFonts w:ascii="Times New Roman" w:hAnsi="Times New Roman" w:cs="Times New Roman"/>
        </w:rPr>
      </w:pPr>
      <w:proofErr w:type="gramStart"/>
      <w:r w:rsidRPr="00E468D1">
        <w:rPr>
          <w:rFonts w:ascii="Times New Roman" w:hAnsi="Times New Roman" w:cs="Times New Roman"/>
        </w:rPr>
        <w:t>cometer</w:t>
      </w:r>
      <w:proofErr w:type="gramEnd"/>
      <w:r w:rsidRPr="00E468D1">
        <w:rPr>
          <w:rFonts w:ascii="Times New Roman" w:hAnsi="Times New Roman" w:cs="Times New Roman"/>
        </w:rPr>
        <w:t xml:space="preserve"> fraude fiscal;</w:t>
      </w:r>
    </w:p>
    <w:p w14:paraId="7E70119A" w14:textId="77777777" w:rsidR="00E27977" w:rsidRPr="00E468D1" w:rsidRDefault="00E27977" w:rsidP="00E27977">
      <w:pPr>
        <w:numPr>
          <w:ilvl w:val="2"/>
          <w:numId w:val="1"/>
        </w:numPr>
        <w:spacing w:before="120" w:after="120" w:line="276" w:lineRule="auto"/>
        <w:ind w:left="1134" w:firstLine="0"/>
        <w:jc w:val="both"/>
        <w:rPr>
          <w:rFonts w:ascii="Times New Roman" w:hAnsi="Times New Roman" w:cs="Times New Roman"/>
        </w:rPr>
      </w:pPr>
      <w:proofErr w:type="gramStart"/>
      <w:r w:rsidRPr="00E468D1">
        <w:rPr>
          <w:rFonts w:ascii="Times New Roman" w:hAnsi="Times New Roman" w:cs="Times New Roman"/>
        </w:rPr>
        <w:t>não</w:t>
      </w:r>
      <w:proofErr w:type="gramEnd"/>
      <w:r w:rsidRPr="00E468D1">
        <w:rPr>
          <w:rFonts w:ascii="Times New Roman" w:hAnsi="Times New Roman" w:cs="Times New Roman"/>
        </w:rPr>
        <w:t xml:space="preserve"> mantiver a proposta.</w:t>
      </w:r>
    </w:p>
    <w:p w14:paraId="2C603323" w14:textId="77777777" w:rsidR="00E27977" w:rsidRPr="00E468D1" w:rsidRDefault="00E27977" w:rsidP="00E27977">
      <w:pPr>
        <w:numPr>
          <w:ilvl w:val="1"/>
          <w:numId w:val="1"/>
        </w:numPr>
        <w:spacing w:before="120" w:after="120" w:line="276" w:lineRule="auto"/>
        <w:ind w:left="425" w:firstLine="0"/>
        <w:jc w:val="both"/>
        <w:rPr>
          <w:rFonts w:ascii="Times New Roman" w:hAnsi="Times New Roman" w:cs="Times New Roman"/>
        </w:rPr>
      </w:pPr>
      <w:r w:rsidRPr="00E468D1">
        <w:rPr>
          <w:rFonts w:ascii="Times New Roman" w:hAnsi="Times New Roman" w:cs="Times New Roman"/>
        </w:rPr>
        <w:t>A Contratada que cometer qualquer das infrações discriminadas no subitem acima ficará sujeita, sem prejuízo da responsabilidade civil e criminal, às seguintes sanções:</w:t>
      </w:r>
    </w:p>
    <w:p w14:paraId="019698AA" w14:textId="77777777" w:rsidR="00E27977" w:rsidRPr="00E468D1" w:rsidRDefault="00E27977" w:rsidP="00E27977">
      <w:pPr>
        <w:numPr>
          <w:ilvl w:val="2"/>
          <w:numId w:val="1"/>
        </w:numPr>
        <w:spacing w:before="120" w:after="120" w:line="276" w:lineRule="auto"/>
        <w:ind w:left="1134" w:firstLine="0"/>
        <w:jc w:val="both"/>
        <w:rPr>
          <w:rFonts w:ascii="Times New Roman" w:hAnsi="Times New Roman" w:cs="Times New Roman"/>
        </w:rPr>
      </w:pPr>
      <w:proofErr w:type="gramStart"/>
      <w:r w:rsidRPr="00E468D1">
        <w:rPr>
          <w:rFonts w:ascii="Times New Roman" w:hAnsi="Times New Roman" w:cs="Times New Roman"/>
        </w:rPr>
        <w:t>advertência</w:t>
      </w:r>
      <w:proofErr w:type="gramEnd"/>
      <w:r w:rsidRPr="00E468D1">
        <w:rPr>
          <w:rFonts w:ascii="Times New Roman" w:hAnsi="Times New Roman" w:cs="Times New Roman"/>
        </w:rPr>
        <w:t xml:space="preserve"> por faltas leves, assim entendidas aquelas que não acarretem prejuízos significativos para a Contratante;</w:t>
      </w:r>
    </w:p>
    <w:p w14:paraId="096B6829" w14:textId="77777777" w:rsidR="00E27977" w:rsidRPr="00E468D1" w:rsidRDefault="00E27977" w:rsidP="00E27977">
      <w:pPr>
        <w:numPr>
          <w:ilvl w:val="1"/>
          <w:numId w:val="1"/>
        </w:numPr>
        <w:spacing w:before="120" w:after="120" w:line="276" w:lineRule="auto"/>
        <w:ind w:left="425" w:firstLine="0"/>
        <w:jc w:val="both"/>
        <w:rPr>
          <w:rFonts w:ascii="Times New Roman" w:hAnsi="Times New Roman" w:cs="Times New Roman"/>
        </w:rPr>
      </w:pPr>
      <w:proofErr w:type="gramStart"/>
      <w:r w:rsidRPr="00E468D1">
        <w:rPr>
          <w:rFonts w:ascii="Times New Roman" w:hAnsi="Times New Roman" w:cs="Times New Roman"/>
        </w:rPr>
        <w:t>multa</w:t>
      </w:r>
      <w:proofErr w:type="gramEnd"/>
      <w:r w:rsidRPr="00E468D1">
        <w:rPr>
          <w:rFonts w:ascii="Times New Roman" w:hAnsi="Times New Roman" w:cs="Times New Roman"/>
        </w:rPr>
        <w:t xml:space="preserve"> moratória de </w:t>
      </w:r>
      <w:r w:rsidRPr="00E468D1">
        <w:rPr>
          <w:rFonts w:ascii="Times New Roman" w:hAnsi="Times New Roman" w:cs="Times New Roman"/>
          <w:u w:val="single"/>
        </w:rPr>
        <w:t>0,5</w:t>
      </w:r>
      <w:r w:rsidRPr="00E468D1">
        <w:rPr>
          <w:rFonts w:ascii="Times New Roman" w:hAnsi="Times New Roman" w:cs="Times New Roman"/>
        </w:rPr>
        <w:t xml:space="preserve"> % (</w:t>
      </w:r>
      <w:r w:rsidRPr="00E468D1">
        <w:rPr>
          <w:rFonts w:ascii="Times New Roman" w:hAnsi="Times New Roman" w:cs="Times New Roman"/>
          <w:u w:val="single"/>
        </w:rPr>
        <w:t>meio</w:t>
      </w:r>
      <w:r w:rsidRPr="00E468D1">
        <w:rPr>
          <w:rFonts w:ascii="Times New Roman" w:hAnsi="Times New Roman" w:cs="Times New Roman"/>
        </w:rPr>
        <w:t xml:space="preserve"> por cento) por dia de atraso injustificado sobre o valor da parcela inadimplida, até o limite de </w:t>
      </w:r>
      <w:r w:rsidRPr="00E468D1">
        <w:rPr>
          <w:rFonts w:ascii="Times New Roman" w:hAnsi="Times New Roman" w:cs="Times New Roman"/>
          <w:u w:val="single"/>
        </w:rPr>
        <w:t>30 (dias)</w:t>
      </w:r>
      <w:r w:rsidRPr="00E468D1">
        <w:rPr>
          <w:rFonts w:ascii="Times New Roman" w:hAnsi="Times New Roman" w:cs="Times New Roman"/>
        </w:rPr>
        <w:t xml:space="preserve"> dias;</w:t>
      </w:r>
    </w:p>
    <w:p w14:paraId="78879B6C" w14:textId="77777777" w:rsidR="00E27977" w:rsidRPr="00E468D1" w:rsidRDefault="00E27977" w:rsidP="00E27977">
      <w:pPr>
        <w:numPr>
          <w:ilvl w:val="2"/>
          <w:numId w:val="1"/>
        </w:numPr>
        <w:spacing w:before="120" w:after="120" w:line="276" w:lineRule="auto"/>
        <w:ind w:left="1134" w:firstLine="0"/>
        <w:jc w:val="both"/>
        <w:rPr>
          <w:rFonts w:ascii="Times New Roman" w:hAnsi="Times New Roman" w:cs="Times New Roman"/>
        </w:rPr>
      </w:pPr>
      <w:proofErr w:type="gramStart"/>
      <w:r w:rsidRPr="00E468D1">
        <w:rPr>
          <w:rFonts w:ascii="Times New Roman" w:hAnsi="Times New Roman" w:cs="Times New Roman"/>
        </w:rPr>
        <w:t>multa</w:t>
      </w:r>
      <w:proofErr w:type="gramEnd"/>
      <w:r w:rsidRPr="00E468D1">
        <w:rPr>
          <w:rFonts w:ascii="Times New Roman" w:hAnsi="Times New Roman" w:cs="Times New Roman"/>
        </w:rPr>
        <w:t xml:space="preserve"> compensatória de </w:t>
      </w:r>
      <w:r w:rsidRPr="00E468D1">
        <w:rPr>
          <w:rFonts w:ascii="Times New Roman" w:hAnsi="Times New Roman" w:cs="Times New Roman"/>
          <w:u w:val="single"/>
        </w:rPr>
        <w:t xml:space="preserve">15 </w:t>
      </w:r>
      <w:r w:rsidRPr="00E468D1">
        <w:rPr>
          <w:rFonts w:ascii="Times New Roman" w:hAnsi="Times New Roman" w:cs="Times New Roman"/>
        </w:rPr>
        <w:t>% (</w:t>
      </w:r>
      <w:r w:rsidRPr="00E468D1">
        <w:rPr>
          <w:rFonts w:ascii="Times New Roman" w:hAnsi="Times New Roman" w:cs="Times New Roman"/>
          <w:u w:val="single"/>
        </w:rPr>
        <w:t>quinze</w:t>
      </w:r>
      <w:r w:rsidRPr="00E468D1">
        <w:rPr>
          <w:rFonts w:ascii="Times New Roman" w:hAnsi="Times New Roman" w:cs="Times New Roman"/>
        </w:rPr>
        <w:t xml:space="preserve"> por cento) sobre o valor total do contrato, no caso de inexecução total do objeto;</w:t>
      </w:r>
    </w:p>
    <w:p w14:paraId="05628239" w14:textId="77777777" w:rsidR="00E27977" w:rsidRPr="00E468D1" w:rsidRDefault="00E27977" w:rsidP="00E27977">
      <w:pPr>
        <w:numPr>
          <w:ilvl w:val="2"/>
          <w:numId w:val="1"/>
        </w:numPr>
        <w:spacing w:before="120" w:after="120" w:line="276" w:lineRule="auto"/>
        <w:ind w:left="1134" w:firstLine="0"/>
        <w:jc w:val="both"/>
        <w:rPr>
          <w:rFonts w:ascii="Times New Roman" w:hAnsi="Times New Roman" w:cs="Times New Roman"/>
        </w:rPr>
      </w:pPr>
      <w:proofErr w:type="gramStart"/>
      <w:r w:rsidRPr="00E468D1">
        <w:rPr>
          <w:rFonts w:ascii="Times New Roman" w:hAnsi="Times New Roman" w:cs="Times New Roman"/>
        </w:rPr>
        <w:t>em</w:t>
      </w:r>
      <w:proofErr w:type="gramEnd"/>
      <w:r w:rsidRPr="00E468D1">
        <w:rPr>
          <w:rFonts w:ascii="Times New Roman" w:hAnsi="Times New Roman" w:cs="Times New Roman"/>
        </w:rPr>
        <w:t xml:space="preserve"> caso de inexecução parcial, a multa compensatória, no mesmo percentual do subitem acima, será aplicada de forma proporcional à obrigação inadimplida;</w:t>
      </w:r>
    </w:p>
    <w:p w14:paraId="2F2A89DE" w14:textId="77777777" w:rsidR="00E27977" w:rsidRPr="00E468D1" w:rsidRDefault="00E27977" w:rsidP="00E27977">
      <w:pPr>
        <w:numPr>
          <w:ilvl w:val="2"/>
          <w:numId w:val="1"/>
        </w:numPr>
        <w:spacing w:before="120" w:after="120" w:line="276" w:lineRule="auto"/>
        <w:ind w:left="1134" w:firstLine="0"/>
        <w:jc w:val="both"/>
        <w:rPr>
          <w:rFonts w:ascii="Times New Roman" w:hAnsi="Times New Roman" w:cs="Times New Roman"/>
          <w:b/>
          <w:i/>
          <w:color w:val="7030A0"/>
          <w:u w:val="single"/>
        </w:rPr>
      </w:pPr>
      <w:proofErr w:type="gramStart"/>
      <w:r w:rsidRPr="00E468D1">
        <w:rPr>
          <w:rFonts w:ascii="Times New Roman" w:hAnsi="Times New Roman" w:cs="Times New Roman"/>
        </w:rPr>
        <w:t>suspensão</w:t>
      </w:r>
      <w:proofErr w:type="gramEnd"/>
      <w:r w:rsidRPr="00E468D1">
        <w:rPr>
          <w:rFonts w:ascii="Times New Roman" w:hAnsi="Times New Roman" w:cs="Times New Roman"/>
        </w:rPr>
        <w:t xml:space="preserve"> de licitar e impedimento de contratar com o órgão, entidade ou unidade administrativa pela qual a Administração Pública opera e atua concretamente, pelo prazo de até dois anos; </w:t>
      </w:r>
    </w:p>
    <w:p w14:paraId="0DF7D63B" w14:textId="77777777" w:rsidR="00E27977" w:rsidRPr="00E468D1" w:rsidRDefault="00E27977" w:rsidP="00E27977">
      <w:pPr>
        <w:numPr>
          <w:ilvl w:val="2"/>
          <w:numId w:val="1"/>
        </w:numPr>
        <w:spacing w:before="120" w:after="120" w:line="276" w:lineRule="auto"/>
        <w:ind w:left="1134" w:firstLine="0"/>
        <w:jc w:val="both"/>
        <w:rPr>
          <w:rFonts w:ascii="Times New Roman" w:hAnsi="Times New Roman" w:cs="Times New Roman"/>
        </w:rPr>
      </w:pPr>
      <w:proofErr w:type="gramStart"/>
      <w:r w:rsidRPr="00E468D1">
        <w:rPr>
          <w:rFonts w:ascii="Times New Roman" w:hAnsi="Times New Roman" w:cs="Times New Roman"/>
        </w:rPr>
        <w:t>impedimento</w:t>
      </w:r>
      <w:proofErr w:type="gramEnd"/>
      <w:r w:rsidRPr="00E468D1">
        <w:rPr>
          <w:rFonts w:ascii="Times New Roman" w:hAnsi="Times New Roman" w:cs="Times New Roman"/>
        </w:rPr>
        <w:t xml:space="preserve"> de licitar e contratar com a União com o consequente descredenciamento no SICAF pelo prazo de até cinco anos;</w:t>
      </w:r>
    </w:p>
    <w:p w14:paraId="77E23AF8" w14:textId="77777777" w:rsidR="00E27977" w:rsidRPr="00E468D1" w:rsidRDefault="00E27977" w:rsidP="00E27977">
      <w:pPr>
        <w:numPr>
          <w:ilvl w:val="2"/>
          <w:numId w:val="1"/>
        </w:numPr>
        <w:spacing w:before="120" w:after="120" w:line="276" w:lineRule="auto"/>
        <w:ind w:left="1134" w:firstLine="0"/>
        <w:jc w:val="both"/>
        <w:rPr>
          <w:rFonts w:ascii="Times New Roman" w:hAnsi="Times New Roman" w:cs="Times New Roman"/>
        </w:rPr>
      </w:pPr>
      <w:proofErr w:type="gramStart"/>
      <w:r w:rsidRPr="00E468D1">
        <w:rPr>
          <w:rFonts w:ascii="Times New Roman" w:hAnsi="Times New Roman" w:cs="Times New Roman"/>
        </w:rPr>
        <w:t>declaração</w:t>
      </w:r>
      <w:proofErr w:type="gramEnd"/>
      <w:r w:rsidRPr="00E468D1">
        <w:rPr>
          <w:rFonts w:ascii="Times New Roman" w:hAnsi="Times New Roman" w:cs="Times New Roman"/>
        </w:rPr>
        <w:t xml:space="preserve"> de inidoneidade para licitar ou contratar com a Administração Pública, enquanto perdurarem os motivos determinantes da punição ou até que seja promovida a reabilitação perante a própria autoridade que aplicou a penalidade, que </w:t>
      </w:r>
      <w:r w:rsidRPr="00E468D1">
        <w:rPr>
          <w:rFonts w:ascii="Times New Roman" w:hAnsi="Times New Roman" w:cs="Times New Roman"/>
        </w:rPr>
        <w:lastRenderedPageBreak/>
        <w:t>será concedida sempre que a Contratada ressarcir a Contratante pelos prejuízos causados;</w:t>
      </w:r>
    </w:p>
    <w:p w14:paraId="3CFD3C5F" w14:textId="77777777" w:rsidR="00E27977" w:rsidRPr="00E468D1" w:rsidRDefault="00E27977" w:rsidP="00E27977">
      <w:pPr>
        <w:numPr>
          <w:ilvl w:val="1"/>
          <w:numId w:val="1"/>
        </w:numPr>
        <w:spacing w:before="120" w:after="120" w:line="276" w:lineRule="auto"/>
        <w:ind w:left="425" w:firstLine="0"/>
        <w:jc w:val="both"/>
        <w:rPr>
          <w:rFonts w:ascii="Times New Roman" w:hAnsi="Times New Roman" w:cs="Times New Roman"/>
        </w:rPr>
      </w:pPr>
      <w:r w:rsidRPr="00E468D1">
        <w:rPr>
          <w:rFonts w:ascii="Times New Roman" w:hAnsi="Times New Roman" w:cs="Times New Roman"/>
        </w:rPr>
        <w:t xml:space="preserve">Também ficam sujeitas às penalidades do art. 87, III e IV da Lei nº 8.666, de </w:t>
      </w:r>
      <w:smartTag w:uri="urn:schemas-microsoft-com:office:smarttags" w:element="metricconverter">
        <w:smartTagPr>
          <w:attr w:name="ProductID" w:val="1993, a"/>
        </w:smartTagPr>
        <w:r w:rsidRPr="00E468D1">
          <w:rPr>
            <w:rFonts w:ascii="Times New Roman" w:hAnsi="Times New Roman" w:cs="Times New Roman"/>
          </w:rPr>
          <w:t>1993, a</w:t>
        </w:r>
      </w:smartTag>
      <w:r w:rsidRPr="00E468D1">
        <w:rPr>
          <w:rFonts w:ascii="Times New Roman" w:hAnsi="Times New Roman" w:cs="Times New Roman"/>
        </w:rPr>
        <w:t xml:space="preserve"> Contratada que:</w:t>
      </w:r>
    </w:p>
    <w:p w14:paraId="5A01E127" w14:textId="77777777" w:rsidR="00E27977" w:rsidRPr="00E468D1" w:rsidRDefault="00E27977" w:rsidP="00E27977">
      <w:pPr>
        <w:numPr>
          <w:ilvl w:val="2"/>
          <w:numId w:val="1"/>
        </w:numPr>
        <w:spacing w:before="120" w:after="120" w:line="276" w:lineRule="auto"/>
        <w:ind w:left="1134" w:firstLine="0"/>
        <w:jc w:val="both"/>
        <w:rPr>
          <w:rFonts w:ascii="Times New Roman" w:hAnsi="Times New Roman" w:cs="Times New Roman"/>
        </w:rPr>
      </w:pPr>
      <w:proofErr w:type="gramStart"/>
      <w:r w:rsidRPr="00E468D1">
        <w:rPr>
          <w:rFonts w:ascii="Times New Roman" w:hAnsi="Times New Roman" w:cs="Times New Roman"/>
        </w:rPr>
        <w:t>tenha</w:t>
      </w:r>
      <w:proofErr w:type="gramEnd"/>
      <w:r w:rsidRPr="00E468D1">
        <w:rPr>
          <w:rFonts w:ascii="Times New Roman" w:hAnsi="Times New Roman" w:cs="Times New Roman"/>
        </w:rPr>
        <w:t xml:space="preserve"> sofrido condenação definitiva por praticar, por meio dolosos, fraude fiscal no recolhimento de quaisquer tributos;</w:t>
      </w:r>
    </w:p>
    <w:p w14:paraId="15276A70" w14:textId="77777777" w:rsidR="00E27977" w:rsidRPr="00E468D1" w:rsidRDefault="00E27977" w:rsidP="00E27977">
      <w:pPr>
        <w:numPr>
          <w:ilvl w:val="2"/>
          <w:numId w:val="1"/>
        </w:numPr>
        <w:spacing w:before="120" w:after="120" w:line="276" w:lineRule="auto"/>
        <w:ind w:left="1134" w:firstLine="0"/>
        <w:jc w:val="both"/>
        <w:rPr>
          <w:rFonts w:ascii="Times New Roman" w:hAnsi="Times New Roman" w:cs="Times New Roman"/>
        </w:rPr>
      </w:pPr>
      <w:proofErr w:type="gramStart"/>
      <w:r w:rsidRPr="00E468D1">
        <w:rPr>
          <w:rFonts w:ascii="Times New Roman" w:hAnsi="Times New Roman" w:cs="Times New Roman"/>
        </w:rPr>
        <w:t>tenha</w:t>
      </w:r>
      <w:proofErr w:type="gramEnd"/>
      <w:r w:rsidRPr="00E468D1">
        <w:rPr>
          <w:rFonts w:ascii="Times New Roman" w:hAnsi="Times New Roman" w:cs="Times New Roman"/>
        </w:rPr>
        <w:t xml:space="preserve"> praticado atos ilícitos visando a frustrar os objetivos da licitação;</w:t>
      </w:r>
    </w:p>
    <w:p w14:paraId="242B194A" w14:textId="77777777" w:rsidR="00E27977" w:rsidRPr="00E468D1" w:rsidRDefault="00E27977" w:rsidP="00E27977">
      <w:pPr>
        <w:numPr>
          <w:ilvl w:val="2"/>
          <w:numId w:val="1"/>
        </w:numPr>
        <w:spacing w:before="120" w:after="120" w:line="276" w:lineRule="auto"/>
        <w:ind w:left="1134" w:firstLine="0"/>
        <w:jc w:val="both"/>
        <w:rPr>
          <w:rFonts w:ascii="Times New Roman" w:hAnsi="Times New Roman" w:cs="Times New Roman"/>
        </w:rPr>
      </w:pPr>
      <w:proofErr w:type="gramStart"/>
      <w:r w:rsidRPr="00E468D1">
        <w:rPr>
          <w:rFonts w:ascii="Times New Roman" w:hAnsi="Times New Roman" w:cs="Times New Roman"/>
        </w:rPr>
        <w:t>demonstre</w:t>
      </w:r>
      <w:proofErr w:type="gramEnd"/>
      <w:r w:rsidRPr="00E468D1">
        <w:rPr>
          <w:rFonts w:ascii="Times New Roman" w:hAnsi="Times New Roman" w:cs="Times New Roman"/>
        </w:rPr>
        <w:t xml:space="preserve"> não possuir idoneidade para contratar com a Administração em virtude de atos ilícitos praticados.</w:t>
      </w:r>
    </w:p>
    <w:p w14:paraId="2475F41E" w14:textId="77777777" w:rsidR="00E27977" w:rsidRPr="00E468D1" w:rsidRDefault="00E27977" w:rsidP="00E27977">
      <w:pPr>
        <w:numPr>
          <w:ilvl w:val="1"/>
          <w:numId w:val="1"/>
        </w:numPr>
        <w:spacing w:before="120" w:after="120" w:line="276" w:lineRule="auto"/>
        <w:ind w:left="425" w:firstLine="0"/>
        <w:jc w:val="both"/>
        <w:rPr>
          <w:rFonts w:ascii="Times New Roman" w:hAnsi="Times New Roman" w:cs="Times New Roman"/>
        </w:rPr>
      </w:pPr>
      <w:r w:rsidRPr="00E468D1">
        <w:rPr>
          <w:rFonts w:ascii="Times New Roman" w:hAnsi="Times New Roman" w:cs="Times New Roman"/>
        </w:rPr>
        <w:t>A aplicação de qualquer das penalidades previstas realizar-se-á em processo administrativo que assegurará o contraditório e a ampla defesa à Contratada, observando-se o procedimento previsto na Lei nº 8.666, de 1993, e subsidiariamente a Lei nº 9.784, de 1999.</w:t>
      </w:r>
    </w:p>
    <w:p w14:paraId="5C22DA45" w14:textId="77777777" w:rsidR="00E27977" w:rsidRPr="00E468D1" w:rsidRDefault="00E27977" w:rsidP="00E27977">
      <w:pPr>
        <w:numPr>
          <w:ilvl w:val="1"/>
          <w:numId w:val="1"/>
        </w:numPr>
        <w:spacing w:before="120" w:after="120" w:line="276" w:lineRule="auto"/>
        <w:ind w:left="425" w:firstLine="0"/>
        <w:jc w:val="both"/>
        <w:rPr>
          <w:rFonts w:ascii="Times New Roman" w:hAnsi="Times New Roman" w:cs="Times New Roman"/>
          <w:i/>
        </w:rPr>
      </w:pPr>
      <w:r w:rsidRPr="00E468D1">
        <w:rPr>
          <w:rFonts w:ascii="Times New Roman" w:hAnsi="Times New Roman" w:cs="Times New Roman"/>
        </w:rPr>
        <w:t>A autoridade competente, na aplicação das sanções, levará em consideração a gravidade da conduta do infrator, o caráter educativo da pena, bem como o dano causado à Administração, observado o princípio da proporcionalidade.</w:t>
      </w:r>
    </w:p>
    <w:p w14:paraId="401C6BD2" w14:textId="77777777" w:rsidR="00E27977" w:rsidRPr="00E468D1" w:rsidRDefault="00E27977" w:rsidP="00E27977">
      <w:pPr>
        <w:numPr>
          <w:ilvl w:val="1"/>
          <w:numId w:val="1"/>
        </w:numPr>
        <w:spacing w:before="120" w:after="120" w:line="276" w:lineRule="auto"/>
        <w:ind w:left="425" w:firstLine="0"/>
        <w:jc w:val="both"/>
        <w:rPr>
          <w:rFonts w:ascii="Times New Roman" w:hAnsi="Times New Roman" w:cs="Times New Roman"/>
          <w:i/>
        </w:rPr>
      </w:pPr>
      <w:r w:rsidRPr="00E468D1">
        <w:rPr>
          <w:rFonts w:ascii="Times New Roman" w:hAnsi="Times New Roman" w:cs="Times New Roman"/>
        </w:rPr>
        <w:t>As penalidades serão obrigatoriamente registradas no SICAF.</w:t>
      </w:r>
    </w:p>
    <w:p w14:paraId="1D614091" w14:textId="77777777" w:rsidR="00E27977" w:rsidRPr="00E468D1" w:rsidRDefault="00E27977" w:rsidP="00E27977">
      <w:pPr>
        <w:spacing w:before="120" w:after="120" w:line="276" w:lineRule="auto"/>
        <w:ind w:left="425"/>
        <w:jc w:val="both"/>
        <w:rPr>
          <w:rFonts w:ascii="Times New Roman" w:hAnsi="Times New Roman" w:cs="Times New Roman"/>
          <w:i/>
        </w:rPr>
      </w:pPr>
    </w:p>
    <w:p w14:paraId="36F6B605" w14:textId="77777777" w:rsidR="00E27977" w:rsidRPr="00E468D1" w:rsidRDefault="00E27977" w:rsidP="00E27977">
      <w:pPr>
        <w:spacing w:after="360"/>
        <w:ind w:left="360"/>
        <w:rPr>
          <w:rFonts w:ascii="Times New Roman" w:hAnsi="Times New Roman" w:cs="Times New Roman"/>
        </w:rPr>
      </w:pPr>
      <w:r w:rsidRPr="00E468D1">
        <w:rPr>
          <w:rFonts w:ascii="Times New Roman" w:hAnsi="Times New Roman" w:cs="Times New Roman"/>
          <w:bCs/>
        </w:rPr>
        <w:t>Brasília, 23 de maio de 2016</w:t>
      </w:r>
      <w:r w:rsidRPr="00E468D1">
        <w:rPr>
          <w:rFonts w:ascii="Times New Roman" w:hAnsi="Times New Roman" w:cs="Times New Roman"/>
        </w:rPr>
        <w:t xml:space="preserve">. </w:t>
      </w:r>
    </w:p>
    <w:p w14:paraId="09108305" w14:textId="77777777" w:rsidR="00E27977" w:rsidRPr="00E468D1" w:rsidRDefault="00E27977" w:rsidP="00E27977">
      <w:pPr>
        <w:spacing w:after="120"/>
        <w:jc w:val="center"/>
        <w:rPr>
          <w:rFonts w:ascii="Times New Roman" w:hAnsi="Times New Roman" w:cs="Times New Roman"/>
        </w:rPr>
      </w:pPr>
      <w:r w:rsidRPr="00E468D1">
        <w:rPr>
          <w:rFonts w:ascii="Times New Roman" w:hAnsi="Times New Roman" w:cs="Times New Roman"/>
        </w:rPr>
        <w:t>________________________</w:t>
      </w:r>
      <w:r w:rsidRPr="00E468D1">
        <w:rPr>
          <w:rFonts w:ascii="Times New Roman" w:hAnsi="Times New Roman" w:cs="Times New Roman"/>
        </w:rPr>
        <w:softHyphen/>
      </w:r>
      <w:r w:rsidRPr="00E468D1">
        <w:rPr>
          <w:rFonts w:ascii="Times New Roman" w:hAnsi="Times New Roman" w:cs="Times New Roman"/>
        </w:rPr>
        <w:softHyphen/>
      </w:r>
      <w:r w:rsidRPr="00E468D1">
        <w:rPr>
          <w:rFonts w:ascii="Times New Roman" w:hAnsi="Times New Roman" w:cs="Times New Roman"/>
        </w:rPr>
        <w:softHyphen/>
      </w:r>
      <w:r w:rsidRPr="00E468D1">
        <w:rPr>
          <w:rFonts w:ascii="Times New Roman" w:hAnsi="Times New Roman" w:cs="Times New Roman"/>
        </w:rPr>
        <w:softHyphen/>
      </w:r>
      <w:r w:rsidRPr="00E468D1">
        <w:rPr>
          <w:rFonts w:ascii="Times New Roman" w:hAnsi="Times New Roman" w:cs="Times New Roman"/>
        </w:rPr>
        <w:softHyphen/>
      </w:r>
      <w:r w:rsidRPr="00E468D1">
        <w:rPr>
          <w:rFonts w:ascii="Times New Roman" w:hAnsi="Times New Roman" w:cs="Times New Roman"/>
        </w:rPr>
        <w:softHyphen/>
        <w:t>____________________</w:t>
      </w:r>
    </w:p>
    <w:p w14:paraId="597EFFA7" w14:textId="77777777" w:rsidR="00E27977" w:rsidRPr="00E468D1" w:rsidRDefault="00E27977" w:rsidP="00E27977">
      <w:pPr>
        <w:ind w:left="425"/>
        <w:jc w:val="center"/>
        <w:rPr>
          <w:rFonts w:ascii="Times New Roman" w:hAnsi="Times New Roman" w:cs="Times New Roman"/>
        </w:rPr>
      </w:pPr>
      <w:r w:rsidRPr="00E468D1">
        <w:rPr>
          <w:rFonts w:ascii="Times New Roman" w:hAnsi="Times New Roman" w:cs="Times New Roman"/>
        </w:rPr>
        <w:t>CRISTIANO FURTADO ASSIS DO CARMO</w:t>
      </w:r>
    </w:p>
    <w:p w14:paraId="78228347" w14:textId="77777777" w:rsidR="00E27977" w:rsidRPr="00E468D1" w:rsidRDefault="00E27977" w:rsidP="00E27977">
      <w:pPr>
        <w:ind w:left="425"/>
        <w:jc w:val="center"/>
        <w:rPr>
          <w:rFonts w:ascii="Times New Roman" w:hAnsi="Times New Roman" w:cs="Times New Roman"/>
        </w:rPr>
      </w:pPr>
      <w:r w:rsidRPr="00E468D1">
        <w:rPr>
          <w:rFonts w:ascii="Times New Roman" w:hAnsi="Times New Roman" w:cs="Times New Roman"/>
        </w:rPr>
        <w:t>Perito Criminal Federal</w:t>
      </w:r>
    </w:p>
    <w:p w14:paraId="5F134449" w14:textId="77777777" w:rsidR="00E27977" w:rsidRPr="00E468D1" w:rsidRDefault="00E27977" w:rsidP="00E27977">
      <w:pPr>
        <w:ind w:left="425"/>
        <w:jc w:val="center"/>
        <w:rPr>
          <w:rFonts w:ascii="Times New Roman" w:hAnsi="Times New Roman" w:cs="Times New Roman"/>
        </w:rPr>
      </w:pPr>
      <w:r w:rsidRPr="00E468D1">
        <w:rPr>
          <w:rFonts w:ascii="Times New Roman" w:hAnsi="Times New Roman" w:cs="Times New Roman"/>
        </w:rPr>
        <w:t>Primeira Classe - Matricula 12.293</w:t>
      </w:r>
    </w:p>
    <w:p w14:paraId="012F8A5A" w14:textId="77777777" w:rsidR="00E27977" w:rsidRPr="00E468D1" w:rsidRDefault="00E27977" w:rsidP="00E27977">
      <w:pPr>
        <w:ind w:left="425"/>
        <w:jc w:val="center"/>
        <w:rPr>
          <w:rFonts w:ascii="Times New Roman" w:hAnsi="Times New Roman" w:cs="Times New Roman"/>
        </w:rPr>
      </w:pPr>
      <w:r w:rsidRPr="00E468D1">
        <w:rPr>
          <w:rFonts w:ascii="Times New Roman" w:hAnsi="Times New Roman" w:cs="Times New Roman"/>
        </w:rPr>
        <w:t>APEX/DPER/INC/DITEC</w:t>
      </w:r>
    </w:p>
    <w:p w14:paraId="17DB4C68" w14:textId="77777777" w:rsidR="00E27977" w:rsidRPr="00E468D1" w:rsidRDefault="00E27977" w:rsidP="00E27977">
      <w:pPr>
        <w:spacing w:before="120" w:after="120" w:line="276" w:lineRule="auto"/>
        <w:ind w:left="425"/>
        <w:jc w:val="both"/>
        <w:rPr>
          <w:rFonts w:ascii="Times New Roman" w:hAnsi="Times New Roman" w:cs="Times New Roman"/>
        </w:rPr>
      </w:pPr>
    </w:p>
    <w:p w14:paraId="530EDD9D" w14:textId="77777777" w:rsidR="00E27977" w:rsidRPr="00E468D1" w:rsidRDefault="00E27977" w:rsidP="00E27977">
      <w:pPr>
        <w:spacing w:before="120" w:after="120" w:line="276" w:lineRule="auto"/>
        <w:ind w:left="425"/>
        <w:jc w:val="both"/>
        <w:rPr>
          <w:rFonts w:ascii="Times New Roman" w:hAnsi="Times New Roman" w:cs="Times New Roman"/>
        </w:rPr>
      </w:pPr>
      <w:r w:rsidRPr="00E468D1">
        <w:rPr>
          <w:rFonts w:ascii="Times New Roman" w:hAnsi="Times New Roman" w:cs="Times New Roman"/>
        </w:rPr>
        <w:t xml:space="preserve">Aprovo, em ______ de ________________ </w:t>
      </w:r>
      <w:proofErr w:type="spellStart"/>
      <w:r w:rsidRPr="00E468D1">
        <w:rPr>
          <w:rFonts w:ascii="Times New Roman" w:hAnsi="Times New Roman" w:cs="Times New Roman"/>
        </w:rPr>
        <w:t>de</w:t>
      </w:r>
      <w:proofErr w:type="spellEnd"/>
      <w:r w:rsidRPr="00E468D1">
        <w:rPr>
          <w:rFonts w:ascii="Times New Roman" w:hAnsi="Times New Roman" w:cs="Times New Roman"/>
        </w:rPr>
        <w:t xml:space="preserve"> _________.</w:t>
      </w:r>
    </w:p>
    <w:p w14:paraId="7C58BF56" w14:textId="77777777" w:rsidR="00E27977" w:rsidRPr="00E468D1" w:rsidRDefault="00E27977" w:rsidP="00E27977">
      <w:pPr>
        <w:spacing w:before="120" w:after="120" w:line="276" w:lineRule="auto"/>
        <w:ind w:left="425"/>
        <w:jc w:val="both"/>
        <w:rPr>
          <w:rFonts w:ascii="Times New Roman" w:hAnsi="Times New Roman" w:cs="Times New Roman"/>
        </w:rPr>
      </w:pPr>
    </w:p>
    <w:p w14:paraId="74C85FA3" w14:textId="77777777" w:rsidR="00E27977" w:rsidRPr="00E468D1" w:rsidRDefault="00E27977" w:rsidP="00E27977">
      <w:pPr>
        <w:spacing w:after="120"/>
        <w:jc w:val="center"/>
        <w:rPr>
          <w:rFonts w:ascii="Times New Roman" w:hAnsi="Times New Roman" w:cs="Times New Roman"/>
        </w:rPr>
      </w:pPr>
      <w:r w:rsidRPr="00E468D1">
        <w:rPr>
          <w:rFonts w:ascii="Times New Roman" w:hAnsi="Times New Roman" w:cs="Times New Roman"/>
        </w:rPr>
        <w:softHyphen/>
        <w:t>____________________________________________</w:t>
      </w:r>
    </w:p>
    <w:p w14:paraId="4609D9F0" w14:textId="77777777" w:rsidR="00E27977" w:rsidRPr="00E468D1" w:rsidRDefault="00E27977" w:rsidP="00E27977">
      <w:pPr>
        <w:ind w:left="425"/>
        <w:jc w:val="center"/>
        <w:rPr>
          <w:rFonts w:ascii="Times New Roman" w:hAnsi="Times New Roman" w:cs="Times New Roman"/>
        </w:rPr>
      </w:pPr>
      <w:r w:rsidRPr="00E468D1">
        <w:rPr>
          <w:rFonts w:ascii="Times New Roman" w:hAnsi="Times New Roman" w:cs="Times New Roman"/>
        </w:rPr>
        <w:t>JOSÉ JAIR WERMANN</w:t>
      </w:r>
    </w:p>
    <w:p w14:paraId="02FAB16B" w14:textId="77777777" w:rsidR="00E27977" w:rsidRPr="00E468D1" w:rsidRDefault="00E27977" w:rsidP="00E27977">
      <w:pPr>
        <w:ind w:left="425"/>
        <w:jc w:val="center"/>
        <w:rPr>
          <w:rFonts w:ascii="Times New Roman" w:hAnsi="Times New Roman" w:cs="Times New Roman"/>
        </w:rPr>
      </w:pPr>
      <w:r w:rsidRPr="00E468D1">
        <w:rPr>
          <w:rFonts w:ascii="Times New Roman" w:hAnsi="Times New Roman" w:cs="Times New Roman"/>
        </w:rPr>
        <w:t>Perito Criminal Federal</w:t>
      </w:r>
    </w:p>
    <w:p w14:paraId="6675188E" w14:textId="77777777" w:rsidR="00E27977" w:rsidRPr="00E468D1" w:rsidRDefault="00E27977" w:rsidP="00E27977">
      <w:pPr>
        <w:ind w:left="425"/>
        <w:jc w:val="center"/>
        <w:rPr>
          <w:rFonts w:ascii="Times New Roman" w:hAnsi="Times New Roman" w:cs="Times New Roman"/>
        </w:rPr>
      </w:pPr>
      <w:r w:rsidRPr="00E468D1">
        <w:rPr>
          <w:rFonts w:ascii="Times New Roman" w:hAnsi="Times New Roman" w:cs="Times New Roman"/>
        </w:rPr>
        <w:t xml:space="preserve"> Classe Especial - Matricula 6.469</w:t>
      </w:r>
    </w:p>
    <w:p w14:paraId="353BF2C1" w14:textId="77777777" w:rsidR="00E27977" w:rsidRPr="00E468D1" w:rsidRDefault="00E27977" w:rsidP="00E27977">
      <w:pPr>
        <w:ind w:left="425"/>
        <w:jc w:val="center"/>
        <w:rPr>
          <w:rFonts w:ascii="Times New Roman" w:hAnsi="Times New Roman" w:cs="Times New Roman"/>
        </w:rPr>
      </w:pPr>
      <w:r w:rsidRPr="00E468D1">
        <w:rPr>
          <w:rFonts w:ascii="Times New Roman" w:hAnsi="Times New Roman" w:cs="Times New Roman"/>
        </w:rPr>
        <w:t>Diretor técnico-Científico</w:t>
      </w:r>
    </w:p>
    <w:p w14:paraId="57DCA78F" w14:textId="77777777" w:rsidR="00E27977" w:rsidRPr="00E468D1" w:rsidRDefault="00E27977" w:rsidP="00E27977">
      <w:pPr>
        <w:rPr>
          <w:rFonts w:ascii="Times New Roman" w:hAnsi="Times New Roman" w:cs="Times New Roman"/>
        </w:rPr>
      </w:pPr>
    </w:p>
    <w:p w14:paraId="5107F2F5" w14:textId="77777777" w:rsidR="00E27977" w:rsidRPr="00E468D1" w:rsidRDefault="00E27977" w:rsidP="00E27977">
      <w:pPr>
        <w:jc w:val="center"/>
        <w:rPr>
          <w:rFonts w:ascii="Times New Roman" w:hAnsi="Times New Roman" w:cs="Times New Roman"/>
          <w:b/>
        </w:rPr>
      </w:pPr>
    </w:p>
    <w:p w14:paraId="708C0488" w14:textId="77777777" w:rsidR="00E27977" w:rsidRPr="00E468D1" w:rsidRDefault="00E27977" w:rsidP="00E27977">
      <w:pPr>
        <w:jc w:val="center"/>
        <w:rPr>
          <w:rFonts w:ascii="Times New Roman" w:hAnsi="Times New Roman" w:cs="Times New Roman"/>
          <w:b/>
        </w:rPr>
      </w:pPr>
    </w:p>
    <w:p w14:paraId="4696C978" w14:textId="77777777" w:rsidR="00E27977" w:rsidRPr="00E468D1" w:rsidRDefault="00E27977" w:rsidP="00E27977">
      <w:pPr>
        <w:jc w:val="center"/>
        <w:rPr>
          <w:rFonts w:ascii="Times New Roman" w:hAnsi="Times New Roman" w:cs="Times New Roman"/>
          <w:b/>
        </w:rPr>
      </w:pPr>
    </w:p>
    <w:p w14:paraId="21BBE85F" w14:textId="77777777" w:rsidR="00E27977" w:rsidRPr="00E468D1" w:rsidRDefault="00E27977" w:rsidP="00E27977">
      <w:pPr>
        <w:jc w:val="center"/>
        <w:rPr>
          <w:rFonts w:ascii="Times New Roman" w:hAnsi="Times New Roman" w:cs="Times New Roman"/>
          <w:b/>
        </w:rPr>
      </w:pPr>
    </w:p>
    <w:p w14:paraId="6CC1900F" w14:textId="77777777" w:rsidR="00C92DF2" w:rsidRPr="00E468D1" w:rsidRDefault="00C92DF2" w:rsidP="00C92DF2">
      <w:pPr>
        <w:spacing w:after="120"/>
        <w:ind w:right="-15"/>
        <w:jc w:val="center"/>
        <w:rPr>
          <w:rFonts w:ascii="Times New Roman" w:hAnsi="Times New Roman" w:cs="Times New Roman"/>
          <w:b/>
          <w:bCs/>
        </w:rPr>
      </w:pPr>
    </w:p>
    <w:p w14:paraId="58C08D41" w14:textId="77777777" w:rsidR="00C92DF2" w:rsidRPr="00E468D1" w:rsidRDefault="00C92DF2" w:rsidP="00C92DF2">
      <w:pPr>
        <w:spacing w:after="120" w:line="360" w:lineRule="auto"/>
        <w:ind w:right="-15"/>
        <w:jc w:val="center"/>
        <w:rPr>
          <w:rFonts w:ascii="Times New Roman" w:hAnsi="Times New Roman" w:cs="Times New Roman"/>
          <w:b/>
        </w:rPr>
      </w:pPr>
      <w:r w:rsidRPr="00E468D1">
        <w:rPr>
          <w:rFonts w:ascii="Times New Roman" w:hAnsi="Times New Roman" w:cs="Times New Roman"/>
          <w:b/>
        </w:rPr>
        <w:t>ANEXO II</w:t>
      </w:r>
    </w:p>
    <w:p w14:paraId="6DF7CF8D" w14:textId="77777777" w:rsidR="00C92DF2" w:rsidRPr="00E468D1" w:rsidRDefault="00C92DF2" w:rsidP="00C92DF2">
      <w:pPr>
        <w:spacing w:after="120" w:line="360" w:lineRule="auto"/>
        <w:ind w:right="-15"/>
        <w:jc w:val="center"/>
        <w:rPr>
          <w:rFonts w:ascii="Times New Roman" w:hAnsi="Times New Roman" w:cs="Times New Roman"/>
          <w:b/>
        </w:rPr>
      </w:pPr>
      <w:r w:rsidRPr="00E468D1">
        <w:rPr>
          <w:rFonts w:ascii="Times New Roman" w:hAnsi="Times New Roman" w:cs="Times New Roman"/>
          <w:b/>
        </w:rPr>
        <w:t>MINUTA DE TERMO DE CONTRATO</w:t>
      </w:r>
    </w:p>
    <w:p w14:paraId="56E2455D" w14:textId="77777777" w:rsidR="00C92DF2" w:rsidRPr="00E468D1" w:rsidRDefault="00C92DF2" w:rsidP="00C92DF2">
      <w:pPr>
        <w:spacing w:after="120" w:line="360" w:lineRule="auto"/>
        <w:ind w:right="-15"/>
        <w:jc w:val="center"/>
        <w:rPr>
          <w:rFonts w:ascii="Times New Roman" w:hAnsi="Times New Roman" w:cs="Times New Roman"/>
          <w:b/>
        </w:rPr>
      </w:pPr>
    </w:p>
    <w:p w14:paraId="418BE56A" w14:textId="77777777" w:rsidR="00C92DF2" w:rsidRPr="00E468D1" w:rsidRDefault="00C92DF2" w:rsidP="00C92DF2">
      <w:pPr>
        <w:spacing w:after="120" w:line="360" w:lineRule="auto"/>
        <w:ind w:left="3969" w:right="-15"/>
        <w:jc w:val="both"/>
        <w:rPr>
          <w:rFonts w:ascii="Times New Roman" w:hAnsi="Times New Roman" w:cs="Times New Roman"/>
          <w:b/>
          <w:color w:val="FF0000"/>
        </w:rPr>
      </w:pPr>
      <w:r w:rsidRPr="00E468D1">
        <w:rPr>
          <w:rFonts w:ascii="Times New Roman" w:hAnsi="Times New Roman" w:cs="Times New Roman"/>
          <w:b/>
        </w:rPr>
        <w:t xml:space="preserve">TERMO DE CONTRATO DE COMPRA Nº </w:t>
      </w:r>
      <w:r w:rsidRPr="00E468D1">
        <w:rPr>
          <w:rFonts w:ascii="Times New Roman" w:hAnsi="Times New Roman" w:cs="Times New Roman"/>
          <w:b/>
          <w:color w:val="FF0000"/>
        </w:rPr>
        <w:t>......../2015</w:t>
      </w:r>
      <w:r w:rsidRPr="00E468D1">
        <w:rPr>
          <w:rFonts w:ascii="Times New Roman" w:hAnsi="Times New Roman" w:cs="Times New Roman"/>
          <w:b/>
        </w:rPr>
        <w:t xml:space="preserve">, QUE FAZEM ENTRE SI A </w:t>
      </w:r>
      <w:ins w:id="6" w:author="Claudinete Tavares Firmino" w:date="2015-07-08T13:26:00Z">
        <w:r w:rsidRPr="00E468D1">
          <w:rPr>
            <w:rFonts w:ascii="Times New Roman" w:hAnsi="Times New Roman" w:cs="Times New Roman"/>
            <w:b/>
          </w:rPr>
          <w:t>DIRETORIA TÉCNICO- CIENTÍFICA</w:t>
        </w:r>
      </w:ins>
      <w:r w:rsidRPr="00E468D1">
        <w:rPr>
          <w:rFonts w:ascii="Times New Roman" w:hAnsi="Times New Roman" w:cs="Times New Roman"/>
          <w:b/>
        </w:rPr>
        <w:t xml:space="preserve"> E A EMPRESA </w:t>
      </w:r>
      <w:r w:rsidRPr="00E468D1">
        <w:rPr>
          <w:rFonts w:ascii="Times New Roman" w:hAnsi="Times New Roman" w:cs="Times New Roman"/>
          <w:b/>
          <w:color w:val="FF0000"/>
        </w:rPr>
        <w:t xml:space="preserve">...................................................  </w:t>
      </w:r>
    </w:p>
    <w:p w14:paraId="2EECEB2D" w14:textId="77777777" w:rsidR="00C92DF2" w:rsidRPr="00E468D1" w:rsidRDefault="00C92DF2" w:rsidP="00C92DF2">
      <w:pPr>
        <w:spacing w:after="120" w:line="360" w:lineRule="auto"/>
        <w:ind w:right="-15"/>
        <w:jc w:val="both"/>
        <w:rPr>
          <w:rFonts w:ascii="Times New Roman" w:hAnsi="Times New Roman" w:cs="Times New Roman"/>
          <w:b/>
          <w:color w:val="FF0000"/>
        </w:rPr>
      </w:pPr>
    </w:p>
    <w:p w14:paraId="5206E4C1" w14:textId="77777777" w:rsidR="00C92DF2" w:rsidRPr="00E468D1" w:rsidRDefault="00C92DF2" w:rsidP="00C92DF2">
      <w:pPr>
        <w:spacing w:after="120" w:line="360" w:lineRule="auto"/>
        <w:ind w:right="-15"/>
        <w:jc w:val="both"/>
        <w:rPr>
          <w:rFonts w:ascii="Times New Roman" w:hAnsi="Times New Roman" w:cs="Times New Roman"/>
          <w:b/>
          <w:color w:val="FF0000"/>
        </w:rPr>
      </w:pPr>
    </w:p>
    <w:p w14:paraId="6D829DEC" w14:textId="5EE047A6" w:rsidR="00C92DF2" w:rsidRPr="00E468D1" w:rsidRDefault="00C92DF2" w:rsidP="00C92DF2">
      <w:pPr>
        <w:ind w:left="425"/>
        <w:jc w:val="both"/>
        <w:rPr>
          <w:rFonts w:ascii="Times New Roman" w:hAnsi="Times New Roman" w:cs="Times New Roman"/>
        </w:rPr>
      </w:pPr>
      <w:r w:rsidRPr="00E468D1">
        <w:rPr>
          <w:rFonts w:ascii="Times New Roman" w:hAnsi="Times New Roman" w:cs="Times New Roman"/>
        </w:rPr>
        <w:t xml:space="preserve">A </w:t>
      </w:r>
      <w:ins w:id="7" w:author="Claudinete Tavares Firmino" w:date="2015-07-08T08:48:00Z">
        <w:r w:rsidRPr="00E468D1">
          <w:rPr>
            <w:rFonts w:ascii="Times New Roman" w:hAnsi="Times New Roman" w:cs="Times New Roman"/>
            <w:color w:val="000000"/>
          </w:rPr>
          <w:t>Diretoria Técnico-Científica</w:t>
        </w:r>
      </w:ins>
      <w:r w:rsidRPr="00E468D1">
        <w:rPr>
          <w:rFonts w:ascii="Times New Roman" w:hAnsi="Times New Roman" w:cs="Times New Roman"/>
        </w:rPr>
        <w:t xml:space="preserve">, com sede no(a) </w:t>
      </w:r>
      <w:ins w:id="8" w:author="Claudinete Tavares Firmino" w:date="2015-07-08T08:49:00Z">
        <w:r w:rsidRPr="00E468D1">
          <w:rPr>
            <w:rFonts w:ascii="Times New Roman" w:hAnsi="Times New Roman" w:cs="Times New Roman"/>
            <w:color w:val="000000"/>
          </w:rPr>
          <w:t xml:space="preserve">SAIS </w:t>
        </w:r>
        <w:proofErr w:type="spellStart"/>
        <w:r w:rsidRPr="00E468D1">
          <w:rPr>
            <w:rFonts w:ascii="Times New Roman" w:hAnsi="Times New Roman" w:cs="Times New Roman"/>
            <w:color w:val="000000"/>
          </w:rPr>
          <w:t>Qd</w:t>
        </w:r>
        <w:proofErr w:type="spellEnd"/>
        <w:r w:rsidRPr="00E468D1">
          <w:rPr>
            <w:rFonts w:ascii="Times New Roman" w:hAnsi="Times New Roman" w:cs="Times New Roman"/>
            <w:color w:val="000000"/>
          </w:rPr>
          <w:t xml:space="preserve"> 07 lote 23 – Asa sul</w:t>
        </w:r>
      </w:ins>
      <w:r w:rsidRPr="00E468D1">
        <w:rPr>
          <w:rFonts w:ascii="Times New Roman" w:hAnsi="Times New Roman" w:cs="Times New Roman"/>
          <w:color w:val="FF0000"/>
        </w:rPr>
        <w:t>,</w:t>
      </w:r>
      <w:r w:rsidRPr="00E468D1">
        <w:rPr>
          <w:rFonts w:ascii="Times New Roman" w:hAnsi="Times New Roman" w:cs="Times New Roman"/>
        </w:rPr>
        <w:t xml:space="preserve"> na cidade de </w:t>
      </w:r>
      <w:ins w:id="9" w:author="Claudinete Tavares Firmino" w:date="2015-07-08T12:58:00Z">
        <w:r w:rsidRPr="00E468D1">
          <w:rPr>
            <w:rFonts w:ascii="Times New Roman" w:hAnsi="Times New Roman" w:cs="Times New Roman"/>
          </w:rPr>
          <w:t>Bras</w:t>
        </w:r>
      </w:ins>
      <w:ins w:id="10" w:author="Claudinete Tavares Firmino" w:date="2015-07-08T12:59:00Z">
        <w:r w:rsidRPr="00E468D1">
          <w:rPr>
            <w:rFonts w:ascii="Times New Roman" w:hAnsi="Times New Roman" w:cs="Times New Roman"/>
          </w:rPr>
          <w:t>ília</w:t>
        </w:r>
      </w:ins>
      <w:r w:rsidRPr="00E468D1">
        <w:rPr>
          <w:rFonts w:ascii="Times New Roman" w:hAnsi="Times New Roman" w:cs="Times New Roman"/>
        </w:rPr>
        <w:t>/</w:t>
      </w:r>
      <w:ins w:id="11" w:author="Claudinete Tavares Firmino" w:date="2015-07-08T12:59:00Z">
        <w:r w:rsidRPr="00E468D1">
          <w:rPr>
            <w:rFonts w:ascii="Times New Roman" w:hAnsi="Times New Roman" w:cs="Times New Roman"/>
          </w:rPr>
          <w:t xml:space="preserve">DF </w:t>
        </w:r>
      </w:ins>
      <w:r w:rsidRPr="00E468D1">
        <w:rPr>
          <w:rFonts w:ascii="Times New Roman" w:hAnsi="Times New Roman" w:cs="Times New Roman"/>
        </w:rPr>
        <w:t xml:space="preserve">Estado, inscrito(a) no CNPJ sob o nº </w:t>
      </w:r>
      <w:ins w:id="12" w:author="Claudinete Tavares Firmino" w:date="2015-07-08T12:59:00Z">
        <w:r w:rsidRPr="00E468D1">
          <w:rPr>
            <w:rFonts w:ascii="Times New Roman" w:hAnsi="Times New Roman" w:cs="Times New Roman"/>
          </w:rPr>
          <w:t>00394.494/008</w:t>
        </w:r>
      </w:ins>
      <w:ins w:id="13" w:author="Claudinete Tavares Firmino" w:date="2015-07-08T13:00:00Z">
        <w:r w:rsidRPr="00E468D1">
          <w:rPr>
            <w:rFonts w:ascii="Times New Roman" w:hAnsi="Times New Roman" w:cs="Times New Roman"/>
          </w:rPr>
          <w:t>7-06</w:t>
        </w:r>
      </w:ins>
      <w:r w:rsidRPr="00E468D1">
        <w:rPr>
          <w:rFonts w:ascii="Times New Roman" w:hAnsi="Times New Roman" w:cs="Times New Roman"/>
        </w:rPr>
        <w:t>, neste ato representado(a) pelo(a)</w:t>
      </w:r>
      <w:ins w:id="14" w:author="Claudinete Tavares Firmino" w:date="2015-07-08T13:00:00Z">
        <w:r w:rsidRPr="00E468D1">
          <w:rPr>
            <w:rFonts w:ascii="Times New Roman" w:hAnsi="Times New Roman" w:cs="Times New Roman"/>
          </w:rPr>
          <w:t xml:space="preserve"> Diretor Técnico-</w:t>
        </w:r>
        <w:proofErr w:type="spellStart"/>
        <w:r w:rsidRPr="00E468D1">
          <w:rPr>
            <w:rFonts w:ascii="Times New Roman" w:hAnsi="Times New Roman" w:cs="Times New Roman"/>
          </w:rPr>
          <w:t>Científivo</w:t>
        </w:r>
        <w:proofErr w:type="spellEnd"/>
        <w:r w:rsidRPr="00E468D1">
          <w:rPr>
            <w:rFonts w:ascii="Times New Roman" w:hAnsi="Times New Roman" w:cs="Times New Roman"/>
          </w:rPr>
          <w:t xml:space="preserve">, Sr. </w:t>
        </w:r>
      </w:ins>
      <w:ins w:id="15" w:author="Claudinete Tavares Firmino" w:date="2015-07-08T13:10:00Z">
        <w:r w:rsidRPr="00E468D1">
          <w:rPr>
            <w:rFonts w:ascii="Times New Roman" w:hAnsi="Times New Roman" w:cs="Times New Roman"/>
          </w:rPr>
          <w:t xml:space="preserve">José Jair </w:t>
        </w:r>
        <w:proofErr w:type="spellStart"/>
        <w:r w:rsidRPr="00E468D1">
          <w:rPr>
            <w:rFonts w:ascii="Times New Roman" w:hAnsi="Times New Roman" w:cs="Times New Roman"/>
          </w:rPr>
          <w:t>Wermann</w:t>
        </w:r>
      </w:ins>
      <w:proofErr w:type="spellEnd"/>
      <w:r w:rsidRPr="00E468D1">
        <w:rPr>
          <w:rFonts w:ascii="Times New Roman" w:hAnsi="Times New Roman" w:cs="Times New Roman"/>
        </w:rPr>
        <w:t xml:space="preserve"> , nomeado(a) pela Portaria nº </w:t>
      </w:r>
      <w:ins w:id="16" w:author="Claudinete Tavares Firmino" w:date="2015-07-08T13:11:00Z">
        <w:r w:rsidRPr="00E468D1">
          <w:rPr>
            <w:rFonts w:ascii="Times New Roman" w:hAnsi="Times New Roman" w:cs="Times New Roman"/>
          </w:rPr>
          <w:t>960</w:t>
        </w:r>
      </w:ins>
      <w:r w:rsidRPr="00E468D1">
        <w:rPr>
          <w:rFonts w:ascii="Times New Roman" w:hAnsi="Times New Roman" w:cs="Times New Roman"/>
        </w:rPr>
        <w:t>, de</w:t>
      </w:r>
      <w:ins w:id="17" w:author="Claudinete Tavares Firmino" w:date="2015-07-08T13:11:00Z">
        <w:r w:rsidRPr="00E468D1">
          <w:rPr>
            <w:rFonts w:ascii="Times New Roman" w:hAnsi="Times New Roman" w:cs="Times New Roman"/>
          </w:rPr>
          <w:t xml:space="preserve"> 15</w:t>
        </w:r>
      </w:ins>
      <w:r w:rsidRPr="00E468D1">
        <w:rPr>
          <w:rFonts w:ascii="Times New Roman" w:hAnsi="Times New Roman" w:cs="Times New Roman"/>
        </w:rPr>
        <w:t xml:space="preserve"> de</w:t>
      </w:r>
      <w:ins w:id="18" w:author="Claudinete Tavares Firmino" w:date="2015-07-08T13:11:00Z">
        <w:r w:rsidRPr="00E468D1">
          <w:rPr>
            <w:rFonts w:ascii="Times New Roman" w:hAnsi="Times New Roman" w:cs="Times New Roman"/>
          </w:rPr>
          <w:t xml:space="preserve"> junho</w:t>
        </w:r>
      </w:ins>
      <w:r w:rsidRPr="00E468D1">
        <w:rPr>
          <w:rFonts w:ascii="Times New Roman" w:hAnsi="Times New Roman" w:cs="Times New Roman"/>
        </w:rPr>
        <w:t xml:space="preserve">  de 20</w:t>
      </w:r>
      <w:ins w:id="19" w:author="Claudinete Tavares Firmino" w:date="2015-07-08T13:11:00Z">
        <w:r w:rsidRPr="00E468D1">
          <w:rPr>
            <w:rFonts w:ascii="Times New Roman" w:hAnsi="Times New Roman" w:cs="Times New Roman"/>
          </w:rPr>
          <w:t>12</w:t>
        </w:r>
      </w:ins>
      <w:r w:rsidRPr="00E468D1">
        <w:rPr>
          <w:rFonts w:ascii="Times New Roman" w:hAnsi="Times New Roman" w:cs="Times New Roman"/>
        </w:rPr>
        <w:t>, publicada no</w:t>
      </w:r>
      <w:ins w:id="20" w:author="Claudinete Tavares Firmino" w:date="2015-07-08T13:11:00Z">
        <w:r w:rsidRPr="00E468D1">
          <w:rPr>
            <w:rFonts w:ascii="Times New Roman" w:hAnsi="Times New Roman" w:cs="Times New Roman"/>
          </w:rPr>
          <w:t xml:space="preserve"> BS</w:t>
        </w:r>
      </w:ins>
      <w:ins w:id="21" w:author="Claudinete Tavares Firmino" w:date="2015-07-08T13:12:00Z">
        <w:r w:rsidRPr="00E468D1">
          <w:rPr>
            <w:rFonts w:ascii="Times New Roman" w:hAnsi="Times New Roman" w:cs="Times New Roman"/>
          </w:rPr>
          <w:t xml:space="preserve"> nº 148</w:t>
        </w:r>
      </w:ins>
      <w:r w:rsidRPr="00E468D1">
        <w:rPr>
          <w:rFonts w:ascii="Times New Roman" w:hAnsi="Times New Roman" w:cs="Times New Roman"/>
          <w:i/>
        </w:rPr>
        <w:t xml:space="preserve"> </w:t>
      </w:r>
      <w:r w:rsidRPr="00E468D1">
        <w:rPr>
          <w:rFonts w:ascii="Times New Roman" w:hAnsi="Times New Roman" w:cs="Times New Roman"/>
          <w:i/>
          <w:iCs/>
        </w:rPr>
        <w:t>DOU</w:t>
      </w:r>
      <w:r w:rsidRPr="00E468D1">
        <w:rPr>
          <w:rFonts w:ascii="Times New Roman" w:hAnsi="Times New Roman" w:cs="Times New Roman"/>
          <w:i/>
        </w:rPr>
        <w:t xml:space="preserve"> </w:t>
      </w:r>
      <w:r w:rsidRPr="00E468D1">
        <w:rPr>
          <w:rFonts w:ascii="Times New Roman" w:hAnsi="Times New Roman" w:cs="Times New Roman"/>
        </w:rPr>
        <w:t>de</w:t>
      </w:r>
      <w:ins w:id="22" w:author="Claudinete Tavares Firmino" w:date="2015-07-08T13:11:00Z">
        <w:r w:rsidRPr="00E468D1">
          <w:rPr>
            <w:rFonts w:ascii="Times New Roman" w:hAnsi="Times New Roman" w:cs="Times New Roman"/>
          </w:rPr>
          <w:t xml:space="preserve"> </w:t>
        </w:r>
      </w:ins>
      <w:ins w:id="23" w:author="Claudinete Tavares Firmino" w:date="2015-07-08T13:12:00Z">
        <w:r w:rsidRPr="00E468D1">
          <w:rPr>
            <w:rFonts w:ascii="Times New Roman" w:hAnsi="Times New Roman" w:cs="Times New Roman"/>
          </w:rPr>
          <w:t>01</w:t>
        </w:r>
      </w:ins>
      <w:r w:rsidRPr="00E468D1">
        <w:rPr>
          <w:rFonts w:ascii="Times New Roman" w:hAnsi="Times New Roman" w:cs="Times New Roman"/>
        </w:rPr>
        <w:t xml:space="preserve"> de </w:t>
      </w:r>
      <w:ins w:id="24" w:author="Claudinete Tavares Firmino" w:date="2015-07-08T13:12:00Z">
        <w:r w:rsidRPr="00E468D1">
          <w:rPr>
            <w:rFonts w:ascii="Times New Roman" w:hAnsi="Times New Roman" w:cs="Times New Roman"/>
          </w:rPr>
          <w:t>agosto</w:t>
        </w:r>
      </w:ins>
      <w:r w:rsidRPr="00E468D1">
        <w:rPr>
          <w:rFonts w:ascii="Times New Roman" w:hAnsi="Times New Roman" w:cs="Times New Roman"/>
        </w:rPr>
        <w:t xml:space="preserve"> de </w:t>
      </w:r>
      <w:ins w:id="25" w:author="Claudinete Tavares Firmino" w:date="2015-07-08T13:12:00Z">
        <w:r w:rsidRPr="00E468D1">
          <w:rPr>
            <w:rFonts w:ascii="Times New Roman" w:hAnsi="Times New Roman" w:cs="Times New Roman"/>
          </w:rPr>
          <w:t>2012</w:t>
        </w:r>
      </w:ins>
      <w:r w:rsidRPr="00E468D1">
        <w:rPr>
          <w:rFonts w:ascii="Times New Roman" w:hAnsi="Times New Roman" w:cs="Times New Roman"/>
        </w:rPr>
        <w:t xml:space="preserve">, inscrito(a) no CPF nº </w:t>
      </w:r>
      <w:ins w:id="26" w:author="Claudinete Tavares Firmino" w:date="2015-07-08T13:12:00Z">
        <w:r w:rsidRPr="00E468D1">
          <w:rPr>
            <w:rFonts w:ascii="Times New Roman" w:hAnsi="Times New Roman" w:cs="Times New Roman"/>
          </w:rPr>
          <w:t xml:space="preserve"> 297.801.360-53</w:t>
        </w:r>
      </w:ins>
      <w:r w:rsidRPr="00E468D1">
        <w:rPr>
          <w:rFonts w:ascii="Times New Roman" w:hAnsi="Times New Roman" w:cs="Times New Roman"/>
        </w:rPr>
        <w:t>, portador(a) da Carteira de Identidade nº</w:t>
      </w:r>
      <w:ins w:id="27" w:author="Claudinete Tavares Firmino" w:date="2015-07-08T13:12:00Z">
        <w:r w:rsidRPr="00E468D1">
          <w:rPr>
            <w:rFonts w:ascii="Times New Roman" w:hAnsi="Times New Roman" w:cs="Times New Roman"/>
          </w:rPr>
          <w:t xml:space="preserve"> 401.301.5112-SSP/RS</w:t>
        </w:r>
      </w:ins>
      <w:r w:rsidRPr="00E468D1">
        <w:rPr>
          <w:rFonts w:ascii="Times New Roman" w:hAnsi="Times New Roman" w:cs="Times New Roman"/>
        </w:rPr>
        <w:t xml:space="preserve">, doravante denominada CONTRATANTE, e o(a) </w:t>
      </w:r>
      <w:r w:rsidRPr="00E468D1">
        <w:rPr>
          <w:rFonts w:ascii="Times New Roman" w:hAnsi="Times New Roman" w:cs="Times New Roman"/>
          <w:color w:val="FF0000"/>
        </w:rPr>
        <w:t>..............................</w:t>
      </w:r>
      <w:r w:rsidRPr="00E468D1">
        <w:rPr>
          <w:rFonts w:ascii="Times New Roman" w:hAnsi="Times New Roman" w:cs="Times New Roman"/>
        </w:rPr>
        <w:t xml:space="preserve"> inscrito(a) no CNPJ/MF sob o nº </w:t>
      </w:r>
      <w:r w:rsidRPr="00E468D1">
        <w:rPr>
          <w:rFonts w:ascii="Times New Roman" w:hAnsi="Times New Roman" w:cs="Times New Roman"/>
          <w:color w:val="FF0000"/>
        </w:rPr>
        <w:t>............................</w:t>
      </w:r>
      <w:r w:rsidRPr="00E468D1">
        <w:rPr>
          <w:rFonts w:ascii="Times New Roman" w:hAnsi="Times New Roman" w:cs="Times New Roman"/>
        </w:rPr>
        <w:t xml:space="preserve">, sediado(a) na </w:t>
      </w:r>
      <w:r w:rsidRPr="00E468D1">
        <w:rPr>
          <w:rFonts w:ascii="Times New Roman" w:hAnsi="Times New Roman" w:cs="Times New Roman"/>
          <w:color w:val="FF0000"/>
        </w:rPr>
        <w:t>...................................</w:t>
      </w:r>
      <w:r w:rsidRPr="00E468D1">
        <w:rPr>
          <w:rFonts w:ascii="Times New Roman" w:hAnsi="Times New Roman" w:cs="Times New Roman"/>
        </w:rPr>
        <w:t xml:space="preserve">, </w:t>
      </w:r>
      <w:proofErr w:type="spellStart"/>
      <w:r w:rsidRPr="00E468D1">
        <w:rPr>
          <w:rFonts w:ascii="Times New Roman" w:hAnsi="Times New Roman" w:cs="Times New Roman"/>
        </w:rPr>
        <w:t>em</w:t>
      </w:r>
      <w:proofErr w:type="spellEnd"/>
      <w:r w:rsidRPr="00E468D1">
        <w:rPr>
          <w:rFonts w:ascii="Times New Roman" w:hAnsi="Times New Roman" w:cs="Times New Roman"/>
        </w:rPr>
        <w:t xml:space="preserve"> </w:t>
      </w:r>
      <w:r w:rsidRPr="00E468D1">
        <w:rPr>
          <w:rFonts w:ascii="Times New Roman" w:hAnsi="Times New Roman" w:cs="Times New Roman"/>
          <w:color w:val="FF0000"/>
        </w:rPr>
        <w:t>.............................</w:t>
      </w:r>
      <w:r w:rsidRPr="00E468D1">
        <w:rPr>
          <w:rFonts w:ascii="Times New Roman" w:hAnsi="Times New Roman" w:cs="Times New Roman"/>
        </w:rPr>
        <w:t xml:space="preserve"> doravante designada CONTRATADA, neste ato representada pelo(a) Sr.(a) </w:t>
      </w:r>
      <w:r w:rsidRPr="00E468D1">
        <w:rPr>
          <w:rFonts w:ascii="Times New Roman" w:hAnsi="Times New Roman" w:cs="Times New Roman"/>
          <w:color w:val="FF0000"/>
        </w:rPr>
        <w:t>.....................</w:t>
      </w:r>
      <w:r w:rsidRPr="00E468D1">
        <w:rPr>
          <w:rFonts w:ascii="Times New Roman" w:hAnsi="Times New Roman" w:cs="Times New Roman"/>
        </w:rPr>
        <w:t xml:space="preserve">, portador(a) da Carteira de Identidade nº </w:t>
      </w:r>
      <w:r w:rsidRPr="00E468D1">
        <w:rPr>
          <w:rFonts w:ascii="Times New Roman" w:hAnsi="Times New Roman" w:cs="Times New Roman"/>
          <w:color w:val="FF0000"/>
        </w:rPr>
        <w:t>.................</w:t>
      </w:r>
      <w:r w:rsidRPr="00E468D1">
        <w:rPr>
          <w:rFonts w:ascii="Times New Roman" w:hAnsi="Times New Roman" w:cs="Times New Roman"/>
        </w:rPr>
        <w:t xml:space="preserve">, expedida pela (o) </w:t>
      </w:r>
      <w:r w:rsidRPr="00E468D1">
        <w:rPr>
          <w:rFonts w:ascii="Times New Roman" w:hAnsi="Times New Roman" w:cs="Times New Roman"/>
          <w:color w:val="FF0000"/>
        </w:rPr>
        <w:t>..................</w:t>
      </w:r>
      <w:r w:rsidRPr="00E468D1">
        <w:rPr>
          <w:rFonts w:ascii="Times New Roman" w:hAnsi="Times New Roman" w:cs="Times New Roman"/>
        </w:rPr>
        <w:t xml:space="preserve">, e CPF nº </w:t>
      </w:r>
      <w:r w:rsidRPr="00E468D1">
        <w:rPr>
          <w:rFonts w:ascii="Times New Roman" w:hAnsi="Times New Roman" w:cs="Times New Roman"/>
          <w:color w:val="FF0000"/>
        </w:rPr>
        <w:t>.........................</w:t>
      </w:r>
      <w:r w:rsidRPr="00E468D1">
        <w:rPr>
          <w:rFonts w:ascii="Times New Roman" w:hAnsi="Times New Roman" w:cs="Times New Roman"/>
        </w:rPr>
        <w:t xml:space="preserve">, tendo em vista o que consta no Processo nº </w:t>
      </w:r>
      <w:r w:rsidRPr="00E468D1">
        <w:rPr>
          <w:rFonts w:ascii="Times New Roman" w:hAnsi="Times New Roman" w:cs="Times New Roman"/>
          <w:color w:val="FF0000"/>
        </w:rPr>
        <w:t xml:space="preserve">.............................. </w:t>
      </w:r>
      <w:r w:rsidRPr="00E468D1">
        <w:rPr>
          <w:rFonts w:ascii="Times New Roman" w:hAnsi="Times New Roman" w:cs="Times New Roman"/>
        </w:rPr>
        <w:t xml:space="preserve">e em observância às disposições da Lei nº 8.666, de 21 de junho de 1993, da Lei nº 10.520, de 17 de julho de 2002 e na Lei nº 8.078, de 1990 - Código de Defesa do Consumidor, resolvem celebrar o presente Termo de Contrato, decorrente do Pregão nº </w:t>
      </w:r>
      <w:r w:rsidRPr="00E468D1">
        <w:rPr>
          <w:rFonts w:ascii="Times New Roman" w:hAnsi="Times New Roman" w:cs="Times New Roman"/>
          <w:color w:val="FF0000"/>
        </w:rPr>
        <w:t>..........</w:t>
      </w:r>
      <w:r w:rsidRPr="00E468D1">
        <w:rPr>
          <w:rFonts w:ascii="Times New Roman" w:hAnsi="Times New Roman" w:cs="Times New Roman"/>
        </w:rPr>
        <w:t>/20</w:t>
      </w:r>
      <w:r w:rsidRPr="00E468D1">
        <w:rPr>
          <w:rFonts w:ascii="Times New Roman" w:hAnsi="Times New Roman" w:cs="Times New Roman"/>
          <w:color w:val="FF0000"/>
        </w:rPr>
        <w:t>15</w:t>
      </w:r>
      <w:r w:rsidRPr="00E468D1">
        <w:rPr>
          <w:rFonts w:ascii="Times New Roman" w:hAnsi="Times New Roman" w:cs="Times New Roman"/>
        </w:rPr>
        <w:t>, mediante as cláusulas e condições a seguir enunciadas.</w:t>
      </w:r>
    </w:p>
    <w:p w14:paraId="46F15075" w14:textId="77777777" w:rsidR="00C92DF2" w:rsidRPr="00E468D1" w:rsidRDefault="00C92DF2" w:rsidP="00C92DF2">
      <w:pPr>
        <w:spacing w:before="120" w:after="120" w:line="276" w:lineRule="auto"/>
        <w:jc w:val="both"/>
        <w:rPr>
          <w:rFonts w:ascii="Times New Roman" w:hAnsi="Times New Roman" w:cs="Times New Roman"/>
        </w:rPr>
      </w:pPr>
    </w:p>
    <w:p w14:paraId="32A87DBC" w14:textId="77777777" w:rsidR="00C92DF2" w:rsidRPr="00E468D1" w:rsidRDefault="00C92DF2" w:rsidP="00C92DF2">
      <w:pPr>
        <w:numPr>
          <w:ilvl w:val="0"/>
          <w:numId w:val="13"/>
        </w:numPr>
        <w:spacing w:before="120" w:after="120" w:line="276" w:lineRule="auto"/>
        <w:jc w:val="both"/>
        <w:rPr>
          <w:rFonts w:ascii="Times New Roman" w:hAnsi="Times New Roman" w:cs="Times New Roman"/>
        </w:rPr>
      </w:pPr>
      <w:r w:rsidRPr="00E468D1">
        <w:rPr>
          <w:rFonts w:ascii="Times New Roman" w:hAnsi="Times New Roman" w:cs="Times New Roman"/>
          <w:b/>
        </w:rPr>
        <w:t>CLÁUSULA PRIMEIRA – OBJETO</w:t>
      </w:r>
    </w:p>
    <w:p w14:paraId="04EC57FD" w14:textId="77777777" w:rsidR="00C92DF2" w:rsidRPr="00E468D1" w:rsidRDefault="00C92DF2" w:rsidP="00C92DF2">
      <w:pPr>
        <w:numPr>
          <w:ilvl w:val="1"/>
          <w:numId w:val="13"/>
        </w:numPr>
        <w:spacing w:before="120" w:after="120" w:line="276" w:lineRule="auto"/>
        <w:ind w:left="425"/>
        <w:jc w:val="both"/>
        <w:rPr>
          <w:rFonts w:ascii="Times New Roman" w:hAnsi="Times New Roman" w:cs="Times New Roman"/>
          <w:b/>
          <w:color w:val="000000"/>
        </w:rPr>
      </w:pPr>
      <w:r w:rsidRPr="00E468D1">
        <w:rPr>
          <w:rFonts w:ascii="Times New Roman" w:hAnsi="Times New Roman" w:cs="Times New Roman"/>
          <w:color w:val="000000"/>
        </w:rPr>
        <w:t xml:space="preserve">O objeto do presente Termo de Contrato é a aquisição de </w:t>
      </w:r>
      <w:ins w:id="28" w:author="Claudinete Tavares Firmino" w:date="2015-07-08T13:15:00Z">
        <w:r w:rsidRPr="00E468D1">
          <w:rPr>
            <w:rFonts w:ascii="Times New Roman" w:hAnsi="Times New Roman" w:cs="Times New Roman"/>
            <w:u w:val="single"/>
          </w:rPr>
          <w:t>conjuntos de marcadores de vestígios personalizados para atender às atividades de perícia em local de crime</w:t>
        </w:r>
      </w:ins>
      <w:r w:rsidRPr="00E468D1">
        <w:rPr>
          <w:rFonts w:ascii="Times New Roman" w:hAnsi="Times New Roman" w:cs="Times New Roman"/>
          <w:color w:val="000000"/>
        </w:rPr>
        <w:t>, conforme especificações e quantitativos estabelecidos no Edital do Pregão identificado no preâmbulo e na proposta vencedora, os quais integram este instrumento, independente de transcrição.</w:t>
      </w:r>
    </w:p>
    <w:p w14:paraId="79F82B58" w14:textId="77777777" w:rsidR="00C92DF2" w:rsidRPr="00E468D1" w:rsidRDefault="00C92DF2" w:rsidP="00C92DF2">
      <w:pPr>
        <w:numPr>
          <w:ilvl w:val="1"/>
          <w:numId w:val="13"/>
        </w:numPr>
        <w:spacing w:before="120" w:after="120" w:line="276" w:lineRule="auto"/>
        <w:ind w:left="425"/>
        <w:jc w:val="both"/>
        <w:rPr>
          <w:rFonts w:ascii="Times New Roman" w:hAnsi="Times New Roman" w:cs="Times New Roman"/>
          <w:b/>
          <w:color w:val="000000"/>
        </w:rPr>
      </w:pPr>
      <w:r w:rsidRPr="00E468D1">
        <w:rPr>
          <w:rFonts w:ascii="Times New Roman" w:hAnsi="Times New Roman" w:cs="Times New Roman"/>
          <w:color w:val="000000"/>
        </w:rPr>
        <w:t>Discriminação do objeto:</w:t>
      </w:r>
    </w:p>
    <w:tbl>
      <w:tblPr>
        <w:tblW w:w="929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85"/>
        <w:gridCol w:w="2062"/>
        <w:gridCol w:w="1815"/>
        <w:gridCol w:w="1417"/>
        <w:gridCol w:w="1489"/>
        <w:gridCol w:w="1426"/>
      </w:tblGrid>
      <w:tr w:rsidR="00C92DF2" w:rsidRPr="00E468D1" w14:paraId="7FE8AA5E" w14:textId="77777777" w:rsidTr="009116BF">
        <w:trPr>
          <w:trHeight w:val="693"/>
        </w:trPr>
        <w:tc>
          <w:tcPr>
            <w:tcW w:w="1085" w:type="dxa"/>
          </w:tcPr>
          <w:p w14:paraId="40A3D624" w14:textId="77777777" w:rsidR="00C92DF2" w:rsidRPr="00E468D1" w:rsidRDefault="00C92DF2" w:rsidP="009116BF">
            <w:pPr>
              <w:widowControl w:val="0"/>
              <w:suppressAutoHyphens/>
              <w:spacing w:after="120" w:line="276" w:lineRule="auto"/>
              <w:jc w:val="center"/>
              <w:rPr>
                <w:rFonts w:ascii="Times New Roman" w:hAnsi="Times New Roman" w:cs="Times New Roman"/>
                <w:b/>
                <w:bCs/>
                <w:color w:val="000000"/>
              </w:rPr>
            </w:pPr>
            <w:r w:rsidRPr="00E468D1">
              <w:rPr>
                <w:rFonts w:ascii="Times New Roman" w:hAnsi="Times New Roman" w:cs="Times New Roman"/>
                <w:b/>
                <w:bCs/>
                <w:color w:val="000000"/>
              </w:rPr>
              <w:t>ITEM</w:t>
            </w:r>
          </w:p>
          <w:p w14:paraId="685AF0A0" w14:textId="77777777" w:rsidR="00C92DF2" w:rsidRPr="00E468D1" w:rsidRDefault="00C92DF2" w:rsidP="009116BF">
            <w:pPr>
              <w:widowControl w:val="0"/>
              <w:suppressAutoHyphens/>
              <w:spacing w:after="120" w:line="276" w:lineRule="auto"/>
              <w:jc w:val="center"/>
              <w:rPr>
                <w:rFonts w:ascii="Times New Roman" w:hAnsi="Times New Roman" w:cs="Times New Roman"/>
                <w:b/>
                <w:color w:val="000000"/>
              </w:rPr>
            </w:pPr>
          </w:p>
        </w:tc>
        <w:tc>
          <w:tcPr>
            <w:tcW w:w="2062" w:type="dxa"/>
          </w:tcPr>
          <w:p w14:paraId="03CE2A42" w14:textId="77777777" w:rsidR="00C92DF2" w:rsidRPr="00E468D1" w:rsidRDefault="00C92DF2" w:rsidP="009116BF">
            <w:pPr>
              <w:spacing w:after="120" w:line="276" w:lineRule="auto"/>
              <w:jc w:val="center"/>
              <w:rPr>
                <w:rFonts w:ascii="Times New Roman" w:hAnsi="Times New Roman" w:cs="Times New Roman"/>
                <w:b/>
                <w:bCs/>
                <w:color w:val="000000"/>
              </w:rPr>
            </w:pPr>
            <w:r w:rsidRPr="00E468D1">
              <w:rPr>
                <w:rFonts w:ascii="Times New Roman" w:hAnsi="Times New Roman" w:cs="Times New Roman"/>
                <w:b/>
                <w:bCs/>
                <w:color w:val="000000"/>
              </w:rPr>
              <w:t>DESCRIÇÃO/</w:t>
            </w:r>
          </w:p>
          <w:p w14:paraId="1737CA52" w14:textId="77777777" w:rsidR="00C92DF2" w:rsidRPr="00E468D1" w:rsidRDefault="00C92DF2" w:rsidP="009116BF">
            <w:pPr>
              <w:widowControl w:val="0"/>
              <w:suppressAutoHyphens/>
              <w:spacing w:after="120" w:line="276" w:lineRule="auto"/>
              <w:jc w:val="center"/>
              <w:rPr>
                <w:rFonts w:ascii="Times New Roman" w:hAnsi="Times New Roman" w:cs="Times New Roman"/>
                <w:color w:val="000000"/>
              </w:rPr>
            </w:pPr>
            <w:r w:rsidRPr="00E468D1">
              <w:rPr>
                <w:rFonts w:ascii="Times New Roman" w:hAnsi="Times New Roman" w:cs="Times New Roman"/>
                <w:b/>
                <w:bCs/>
                <w:color w:val="000000"/>
              </w:rPr>
              <w:t>ESPECIFICAÇÃ</w:t>
            </w:r>
            <w:r w:rsidRPr="00E468D1">
              <w:rPr>
                <w:rFonts w:ascii="Times New Roman" w:hAnsi="Times New Roman" w:cs="Times New Roman"/>
                <w:b/>
                <w:bCs/>
                <w:color w:val="000000"/>
              </w:rPr>
              <w:lastRenderedPageBreak/>
              <w:t>O</w:t>
            </w:r>
          </w:p>
        </w:tc>
        <w:tc>
          <w:tcPr>
            <w:tcW w:w="1815" w:type="dxa"/>
          </w:tcPr>
          <w:p w14:paraId="525962EF" w14:textId="77777777" w:rsidR="00C92DF2" w:rsidRPr="00E468D1" w:rsidRDefault="00C92DF2" w:rsidP="009116BF">
            <w:pPr>
              <w:widowControl w:val="0"/>
              <w:suppressAutoHyphens/>
              <w:spacing w:after="120" w:line="276" w:lineRule="auto"/>
              <w:jc w:val="center"/>
              <w:rPr>
                <w:rFonts w:ascii="Times New Roman" w:hAnsi="Times New Roman" w:cs="Times New Roman"/>
                <w:color w:val="000000"/>
              </w:rPr>
            </w:pPr>
            <w:r w:rsidRPr="00E468D1">
              <w:rPr>
                <w:rFonts w:ascii="Times New Roman" w:hAnsi="Times New Roman" w:cs="Times New Roman"/>
                <w:b/>
                <w:bCs/>
                <w:color w:val="000000"/>
              </w:rPr>
              <w:lastRenderedPageBreak/>
              <w:t xml:space="preserve">IDENTIFICAÇÃO </w:t>
            </w:r>
            <w:r w:rsidRPr="00E468D1">
              <w:rPr>
                <w:rFonts w:ascii="Times New Roman" w:hAnsi="Times New Roman" w:cs="Times New Roman"/>
                <w:b/>
                <w:bCs/>
                <w:color w:val="000000"/>
              </w:rPr>
              <w:lastRenderedPageBreak/>
              <w:t>CATMAT</w:t>
            </w:r>
          </w:p>
        </w:tc>
        <w:tc>
          <w:tcPr>
            <w:tcW w:w="1417" w:type="dxa"/>
          </w:tcPr>
          <w:p w14:paraId="4A355F0A" w14:textId="77777777" w:rsidR="00C92DF2" w:rsidRPr="00E468D1" w:rsidRDefault="00C92DF2" w:rsidP="009116BF">
            <w:pPr>
              <w:widowControl w:val="0"/>
              <w:suppressAutoHyphens/>
              <w:spacing w:after="120" w:line="276" w:lineRule="auto"/>
              <w:jc w:val="center"/>
              <w:rPr>
                <w:rFonts w:ascii="Times New Roman" w:hAnsi="Times New Roman" w:cs="Times New Roman"/>
                <w:color w:val="000000"/>
              </w:rPr>
            </w:pPr>
            <w:r w:rsidRPr="00E468D1">
              <w:rPr>
                <w:rFonts w:ascii="Times New Roman" w:hAnsi="Times New Roman" w:cs="Times New Roman"/>
                <w:b/>
                <w:bCs/>
                <w:color w:val="000000"/>
              </w:rPr>
              <w:lastRenderedPageBreak/>
              <w:t xml:space="preserve">UNIDADE DE </w:t>
            </w:r>
            <w:r w:rsidRPr="00E468D1">
              <w:rPr>
                <w:rFonts w:ascii="Times New Roman" w:hAnsi="Times New Roman" w:cs="Times New Roman"/>
                <w:b/>
                <w:bCs/>
                <w:color w:val="000000"/>
              </w:rPr>
              <w:lastRenderedPageBreak/>
              <w:t>MEDIDA</w:t>
            </w:r>
          </w:p>
        </w:tc>
        <w:tc>
          <w:tcPr>
            <w:tcW w:w="1489" w:type="dxa"/>
          </w:tcPr>
          <w:p w14:paraId="7C8BD1E7" w14:textId="77777777" w:rsidR="00C92DF2" w:rsidRPr="00E468D1" w:rsidRDefault="00C92DF2" w:rsidP="009116BF">
            <w:pPr>
              <w:widowControl w:val="0"/>
              <w:suppressAutoHyphens/>
              <w:spacing w:after="120" w:line="276" w:lineRule="auto"/>
              <w:jc w:val="center"/>
              <w:rPr>
                <w:rFonts w:ascii="Times New Roman" w:hAnsi="Times New Roman" w:cs="Times New Roman"/>
                <w:color w:val="000000"/>
              </w:rPr>
            </w:pPr>
            <w:r w:rsidRPr="00E468D1">
              <w:rPr>
                <w:rFonts w:ascii="Times New Roman" w:hAnsi="Times New Roman" w:cs="Times New Roman"/>
                <w:b/>
                <w:bCs/>
                <w:color w:val="000000"/>
              </w:rPr>
              <w:lastRenderedPageBreak/>
              <w:t>QUANTIDADE</w:t>
            </w:r>
          </w:p>
        </w:tc>
        <w:tc>
          <w:tcPr>
            <w:tcW w:w="1426" w:type="dxa"/>
          </w:tcPr>
          <w:p w14:paraId="1B0091DE" w14:textId="77777777" w:rsidR="00C92DF2" w:rsidRPr="00E468D1" w:rsidRDefault="00C92DF2" w:rsidP="009116BF">
            <w:pPr>
              <w:widowControl w:val="0"/>
              <w:suppressAutoHyphens/>
              <w:spacing w:after="120" w:line="276" w:lineRule="auto"/>
              <w:jc w:val="center"/>
              <w:rPr>
                <w:rFonts w:ascii="Times New Roman" w:hAnsi="Times New Roman" w:cs="Times New Roman"/>
                <w:b/>
                <w:bCs/>
                <w:color w:val="000000"/>
              </w:rPr>
            </w:pPr>
            <w:r w:rsidRPr="00E468D1">
              <w:rPr>
                <w:rFonts w:ascii="Times New Roman" w:hAnsi="Times New Roman" w:cs="Times New Roman"/>
                <w:b/>
                <w:bCs/>
                <w:color w:val="000000"/>
              </w:rPr>
              <w:t>VALOR</w:t>
            </w:r>
          </w:p>
        </w:tc>
      </w:tr>
      <w:tr w:rsidR="00C92DF2" w:rsidRPr="00E468D1" w14:paraId="5FDC820D" w14:textId="77777777" w:rsidTr="009116BF">
        <w:trPr>
          <w:trHeight w:val="354"/>
        </w:trPr>
        <w:tc>
          <w:tcPr>
            <w:tcW w:w="1085" w:type="dxa"/>
          </w:tcPr>
          <w:p w14:paraId="1BDCC53F" w14:textId="77777777" w:rsidR="00C92DF2" w:rsidRPr="00E468D1" w:rsidRDefault="00C92DF2" w:rsidP="009116BF">
            <w:pPr>
              <w:widowControl w:val="0"/>
              <w:suppressAutoHyphens/>
              <w:spacing w:after="120" w:line="276" w:lineRule="auto"/>
              <w:jc w:val="center"/>
              <w:rPr>
                <w:rFonts w:ascii="Times New Roman" w:hAnsi="Times New Roman" w:cs="Times New Roman"/>
                <w:b/>
                <w:color w:val="000000"/>
              </w:rPr>
            </w:pPr>
            <w:r w:rsidRPr="00E468D1">
              <w:rPr>
                <w:rFonts w:ascii="Times New Roman" w:hAnsi="Times New Roman" w:cs="Times New Roman"/>
                <w:b/>
                <w:color w:val="000000"/>
              </w:rPr>
              <w:t>1</w:t>
            </w:r>
          </w:p>
        </w:tc>
        <w:tc>
          <w:tcPr>
            <w:tcW w:w="2062" w:type="dxa"/>
          </w:tcPr>
          <w:p w14:paraId="7F87C757" w14:textId="77777777" w:rsidR="00C92DF2" w:rsidRPr="00E468D1" w:rsidRDefault="00C92DF2" w:rsidP="009116BF">
            <w:pPr>
              <w:widowControl w:val="0"/>
              <w:suppressAutoHyphens/>
              <w:spacing w:after="120" w:line="276" w:lineRule="auto"/>
              <w:rPr>
                <w:rFonts w:ascii="Times New Roman" w:hAnsi="Times New Roman" w:cs="Times New Roman"/>
                <w:color w:val="000000"/>
              </w:rPr>
            </w:pPr>
          </w:p>
        </w:tc>
        <w:tc>
          <w:tcPr>
            <w:tcW w:w="1815" w:type="dxa"/>
          </w:tcPr>
          <w:p w14:paraId="16F7636C" w14:textId="77777777" w:rsidR="00C92DF2" w:rsidRPr="00E468D1" w:rsidRDefault="00C92DF2" w:rsidP="009116BF">
            <w:pPr>
              <w:widowControl w:val="0"/>
              <w:suppressAutoHyphens/>
              <w:spacing w:after="120" w:line="276" w:lineRule="auto"/>
              <w:rPr>
                <w:rFonts w:ascii="Times New Roman" w:hAnsi="Times New Roman" w:cs="Times New Roman"/>
                <w:color w:val="000000"/>
              </w:rPr>
            </w:pPr>
          </w:p>
        </w:tc>
        <w:tc>
          <w:tcPr>
            <w:tcW w:w="1417" w:type="dxa"/>
          </w:tcPr>
          <w:p w14:paraId="2BADE1CE" w14:textId="77777777" w:rsidR="00C92DF2" w:rsidRPr="00E468D1" w:rsidRDefault="00C92DF2" w:rsidP="009116BF">
            <w:pPr>
              <w:widowControl w:val="0"/>
              <w:suppressAutoHyphens/>
              <w:spacing w:after="120" w:line="276" w:lineRule="auto"/>
              <w:rPr>
                <w:rFonts w:ascii="Times New Roman" w:hAnsi="Times New Roman" w:cs="Times New Roman"/>
                <w:color w:val="000000"/>
              </w:rPr>
            </w:pPr>
          </w:p>
        </w:tc>
        <w:tc>
          <w:tcPr>
            <w:tcW w:w="1489" w:type="dxa"/>
          </w:tcPr>
          <w:p w14:paraId="48BC5ED2" w14:textId="77777777" w:rsidR="00C92DF2" w:rsidRPr="00E468D1" w:rsidRDefault="00C92DF2" w:rsidP="009116BF">
            <w:pPr>
              <w:widowControl w:val="0"/>
              <w:suppressAutoHyphens/>
              <w:spacing w:after="120" w:line="276" w:lineRule="auto"/>
              <w:rPr>
                <w:rFonts w:ascii="Times New Roman" w:hAnsi="Times New Roman" w:cs="Times New Roman"/>
                <w:color w:val="000000"/>
              </w:rPr>
            </w:pPr>
          </w:p>
        </w:tc>
        <w:tc>
          <w:tcPr>
            <w:tcW w:w="1426" w:type="dxa"/>
          </w:tcPr>
          <w:p w14:paraId="7D8E86F6" w14:textId="77777777" w:rsidR="00C92DF2" w:rsidRPr="00E468D1" w:rsidRDefault="00C92DF2" w:rsidP="009116BF">
            <w:pPr>
              <w:widowControl w:val="0"/>
              <w:suppressAutoHyphens/>
              <w:spacing w:after="120" w:line="276" w:lineRule="auto"/>
              <w:rPr>
                <w:rFonts w:ascii="Times New Roman" w:hAnsi="Times New Roman" w:cs="Times New Roman"/>
                <w:color w:val="000000"/>
              </w:rPr>
            </w:pPr>
          </w:p>
        </w:tc>
      </w:tr>
      <w:tr w:rsidR="00C92DF2" w:rsidRPr="00E468D1" w14:paraId="3452E526" w14:textId="77777777" w:rsidTr="009116BF">
        <w:trPr>
          <w:trHeight w:val="339"/>
        </w:trPr>
        <w:tc>
          <w:tcPr>
            <w:tcW w:w="1085" w:type="dxa"/>
          </w:tcPr>
          <w:p w14:paraId="29762223" w14:textId="77777777" w:rsidR="00C92DF2" w:rsidRPr="00E468D1" w:rsidRDefault="00C92DF2" w:rsidP="009116BF">
            <w:pPr>
              <w:widowControl w:val="0"/>
              <w:suppressAutoHyphens/>
              <w:spacing w:after="120" w:line="276" w:lineRule="auto"/>
              <w:jc w:val="center"/>
              <w:rPr>
                <w:rFonts w:ascii="Times New Roman" w:hAnsi="Times New Roman" w:cs="Times New Roman"/>
                <w:b/>
                <w:color w:val="000000"/>
              </w:rPr>
            </w:pPr>
            <w:r w:rsidRPr="00E468D1">
              <w:rPr>
                <w:rFonts w:ascii="Times New Roman" w:hAnsi="Times New Roman" w:cs="Times New Roman"/>
                <w:b/>
                <w:color w:val="000000"/>
              </w:rPr>
              <w:t>2</w:t>
            </w:r>
          </w:p>
        </w:tc>
        <w:tc>
          <w:tcPr>
            <w:tcW w:w="2062" w:type="dxa"/>
          </w:tcPr>
          <w:p w14:paraId="34086465" w14:textId="77777777" w:rsidR="00C92DF2" w:rsidRPr="00E468D1" w:rsidRDefault="00C92DF2" w:rsidP="009116BF">
            <w:pPr>
              <w:widowControl w:val="0"/>
              <w:suppressAutoHyphens/>
              <w:spacing w:after="120" w:line="276" w:lineRule="auto"/>
              <w:rPr>
                <w:rFonts w:ascii="Times New Roman" w:hAnsi="Times New Roman" w:cs="Times New Roman"/>
                <w:color w:val="000000"/>
              </w:rPr>
            </w:pPr>
          </w:p>
        </w:tc>
        <w:tc>
          <w:tcPr>
            <w:tcW w:w="1815" w:type="dxa"/>
          </w:tcPr>
          <w:p w14:paraId="41003BB3" w14:textId="77777777" w:rsidR="00C92DF2" w:rsidRPr="00E468D1" w:rsidRDefault="00C92DF2" w:rsidP="009116BF">
            <w:pPr>
              <w:widowControl w:val="0"/>
              <w:suppressAutoHyphens/>
              <w:spacing w:after="120" w:line="276" w:lineRule="auto"/>
              <w:rPr>
                <w:rFonts w:ascii="Times New Roman" w:hAnsi="Times New Roman" w:cs="Times New Roman"/>
                <w:color w:val="000000"/>
              </w:rPr>
            </w:pPr>
          </w:p>
        </w:tc>
        <w:tc>
          <w:tcPr>
            <w:tcW w:w="1417" w:type="dxa"/>
          </w:tcPr>
          <w:p w14:paraId="40FF2708" w14:textId="77777777" w:rsidR="00C92DF2" w:rsidRPr="00E468D1" w:rsidRDefault="00C92DF2" w:rsidP="009116BF">
            <w:pPr>
              <w:widowControl w:val="0"/>
              <w:suppressAutoHyphens/>
              <w:spacing w:after="120" w:line="276" w:lineRule="auto"/>
              <w:rPr>
                <w:rFonts w:ascii="Times New Roman" w:hAnsi="Times New Roman" w:cs="Times New Roman"/>
                <w:color w:val="000000"/>
              </w:rPr>
            </w:pPr>
          </w:p>
        </w:tc>
        <w:tc>
          <w:tcPr>
            <w:tcW w:w="1489" w:type="dxa"/>
          </w:tcPr>
          <w:p w14:paraId="1789320E" w14:textId="77777777" w:rsidR="00C92DF2" w:rsidRPr="00E468D1" w:rsidRDefault="00C92DF2" w:rsidP="009116BF">
            <w:pPr>
              <w:widowControl w:val="0"/>
              <w:suppressAutoHyphens/>
              <w:spacing w:after="120" w:line="276" w:lineRule="auto"/>
              <w:rPr>
                <w:rFonts w:ascii="Times New Roman" w:hAnsi="Times New Roman" w:cs="Times New Roman"/>
                <w:color w:val="000000"/>
              </w:rPr>
            </w:pPr>
          </w:p>
        </w:tc>
        <w:tc>
          <w:tcPr>
            <w:tcW w:w="1426" w:type="dxa"/>
          </w:tcPr>
          <w:p w14:paraId="0551F5E4" w14:textId="77777777" w:rsidR="00C92DF2" w:rsidRPr="00E468D1" w:rsidRDefault="00C92DF2" w:rsidP="009116BF">
            <w:pPr>
              <w:widowControl w:val="0"/>
              <w:suppressAutoHyphens/>
              <w:spacing w:after="120" w:line="276" w:lineRule="auto"/>
              <w:rPr>
                <w:rFonts w:ascii="Times New Roman" w:hAnsi="Times New Roman" w:cs="Times New Roman"/>
                <w:color w:val="000000"/>
              </w:rPr>
            </w:pPr>
          </w:p>
        </w:tc>
      </w:tr>
      <w:tr w:rsidR="00C92DF2" w:rsidRPr="00E468D1" w14:paraId="420D182D" w14:textId="77777777" w:rsidTr="009116BF">
        <w:trPr>
          <w:trHeight w:val="339"/>
        </w:trPr>
        <w:tc>
          <w:tcPr>
            <w:tcW w:w="1085" w:type="dxa"/>
          </w:tcPr>
          <w:p w14:paraId="6B2DBAEB" w14:textId="77777777" w:rsidR="00C92DF2" w:rsidRPr="00E468D1" w:rsidRDefault="00C92DF2" w:rsidP="009116BF">
            <w:pPr>
              <w:widowControl w:val="0"/>
              <w:suppressAutoHyphens/>
              <w:spacing w:after="120" w:line="276" w:lineRule="auto"/>
              <w:jc w:val="center"/>
              <w:rPr>
                <w:rFonts w:ascii="Times New Roman" w:hAnsi="Times New Roman" w:cs="Times New Roman"/>
                <w:b/>
                <w:color w:val="000000"/>
              </w:rPr>
            </w:pPr>
            <w:r w:rsidRPr="00E468D1">
              <w:rPr>
                <w:rFonts w:ascii="Times New Roman" w:hAnsi="Times New Roman" w:cs="Times New Roman"/>
                <w:b/>
                <w:color w:val="000000"/>
              </w:rPr>
              <w:t>3</w:t>
            </w:r>
          </w:p>
        </w:tc>
        <w:tc>
          <w:tcPr>
            <w:tcW w:w="2062" w:type="dxa"/>
          </w:tcPr>
          <w:p w14:paraId="5468BA96" w14:textId="77777777" w:rsidR="00C92DF2" w:rsidRPr="00E468D1" w:rsidRDefault="00C92DF2" w:rsidP="009116BF">
            <w:pPr>
              <w:widowControl w:val="0"/>
              <w:suppressAutoHyphens/>
              <w:spacing w:after="120" w:line="276" w:lineRule="auto"/>
              <w:rPr>
                <w:rFonts w:ascii="Times New Roman" w:hAnsi="Times New Roman" w:cs="Times New Roman"/>
                <w:color w:val="000000"/>
              </w:rPr>
            </w:pPr>
          </w:p>
        </w:tc>
        <w:tc>
          <w:tcPr>
            <w:tcW w:w="1815" w:type="dxa"/>
          </w:tcPr>
          <w:p w14:paraId="50CAF803" w14:textId="77777777" w:rsidR="00C92DF2" w:rsidRPr="00E468D1" w:rsidRDefault="00C92DF2" w:rsidP="009116BF">
            <w:pPr>
              <w:widowControl w:val="0"/>
              <w:suppressAutoHyphens/>
              <w:spacing w:after="120" w:line="276" w:lineRule="auto"/>
              <w:rPr>
                <w:rFonts w:ascii="Times New Roman" w:hAnsi="Times New Roman" w:cs="Times New Roman"/>
                <w:color w:val="000000"/>
              </w:rPr>
            </w:pPr>
          </w:p>
        </w:tc>
        <w:tc>
          <w:tcPr>
            <w:tcW w:w="1417" w:type="dxa"/>
          </w:tcPr>
          <w:p w14:paraId="15997E08" w14:textId="77777777" w:rsidR="00C92DF2" w:rsidRPr="00E468D1" w:rsidRDefault="00C92DF2" w:rsidP="009116BF">
            <w:pPr>
              <w:widowControl w:val="0"/>
              <w:suppressAutoHyphens/>
              <w:spacing w:after="120" w:line="276" w:lineRule="auto"/>
              <w:rPr>
                <w:rFonts w:ascii="Times New Roman" w:hAnsi="Times New Roman" w:cs="Times New Roman"/>
                <w:color w:val="000000"/>
              </w:rPr>
            </w:pPr>
          </w:p>
        </w:tc>
        <w:tc>
          <w:tcPr>
            <w:tcW w:w="1489" w:type="dxa"/>
          </w:tcPr>
          <w:p w14:paraId="3C84C4CF" w14:textId="77777777" w:rsidR="00C92DF2" w:rsidRPr="00E468D1" w:rsidRDefault="00C92DF2" w:rsidP="009116BF">
            <w:pPr>
              <w:widowControl w:val="0"/>
              <w:suppressAutoHyphens/>
              <w:spacing w:after="120" w:line="276" w:lineRule="auto"/>
              <w:rPr>
                <w:rFonts w:ascii="Times New Roman" w:hAnsi="Times New Roman" w:cs="Times New Roman"/>
                <w:color w:val="000000"/>
              </w:rPr>
            </w:pPr>
          </w:p>
        </w:tc>
        <w:tc>
          <w:tcPr>
            <w:tcW w:w="1426" w:type="dxa"/>
          </w:tcPr>
          <w:p w14:paraId="4C7F131D" w14:textId="77777777" w:rsidR="00C92DF2" w:rsidRPr="00E468D1" w:rsidRDefault="00C92DF2" w:rsidP="009116BF">
            <w:pPr>
              <w:widowControl w:val="0"/>
              <w:suppressAutoHyphens/>
              <w:spacing w:after="120" w:line="276" w:lineRule="auto"/>
              <w:rPr>
                <w:rFonts w:ascii="Times New Roman" w:hAnsi="Times New Roman" w:cs="Times New Roman"/>
                <w:color w:val="000000"/>
              </w:rPr>
            </w:pPr>
          </w:p>
        </w:tc>
      </w:tr>
      <w:tr w:rsidR="00C92DF2" w:rsidRPr="00E468D1" w14:paraId="2EDD1383" w14:textId="77777777" w:rsidTr="009116BF">
        <w:trPr>
          <w:trHeight w:val="354"/>
        </w:trPr>
        <w:tc>
          <w:tcPr>
            <w:tcW w:w="1085" w:type="dxa"/>
          </w:tcPr>
          <w:p w14:paraId="0B654B9F" w14:textId="77777777" w:rsidR="00C92DF2" w:rsidRPr="00E468D1" w:rsidRDefault="00C92DF2" w:rsidP="009116BF">
            <w:pPr>
              <w:widowControl w:val="0"/>
              <w:suppressAutoHyphens/>
              <w:spacing w:after="120" w:line="276" w:lineRule="auto"/>
              <w:jc w:val="center"/>
              <w:rPr>
                <w:rFonts w:ascii="Times New Roman" w:hAnsi="Times New Roman" w:cs="Times New Roman"/>
                <w:b/>
                <w:color w:val="000000"/>
              </w:rPr>
            </w:pPr>
            <w:r w:rsidRPr="00E468D1">
              <w:rPr>
                <w:rFonts w:ascii="Times New Roman" w:hAnsi="Times New Roman" w:cs="Times New Roman"/>
                <w:b/>
                <w:color w:val="000000"/>
              </w:rPr>
              <w:t>...</w:t>
            </w:r>
          </w:p>
        </w:tc>
        <w:tc>
          <w:tcPr>
            <w:tcW w:w="2062" w:type="dxa"/>
          </w:tcPr>
          <w:p w14:paraId="4812BB00" w14:textId="77777777" w:rsidR="00C92DF2" w:rsidRPr="00E468D1" w:rsidRDefault="00C92DF2" w:rsidP="009116BF">
            <w:pPr>
              <w:widowControl w:val="0"/>
              <w:suppressAutoHyphens/>
              <w:spacing w:after="120" w:line="276" w:lineRule="auto"/>
              <w:rPr>
                <w:rFonts w:ascii="Times New Roman" w:hAnsi="Times New Roman" w:cs="Times New Roman"/>
                <w:color w:val="000000"/>
              </w:rPr>
            </w:pPr>
          </w:p>
        </w:tc>
        <w:tc>
          <w:tcPr>
            <w:tcW w:w="1815" w:type="dxa"/>
          </w:tcPr>
          <w:p w14:paraId="119CB73C" w14:textId="77777777" w:rsidR="00C92DF2" w:rsidRPr="00E468D1" w:rsidRDefault="00C92DF2" w:rsidP="009116BF">
            <w:pPr>
              <w:widowControl w:val="0"/>
              <w:suppressAutoHyphens/>
              <w:spacing w:after="120" w:line="276" w:lineRule="auto"/>
              <w:rPr>
                <w:rFonts w:ascii="Times New Roman" w:hAnsi="Times New Roman" w:cs="Times New Roman"/>
                <w:color w:val="000000"/>
              </w:rPr>
            </w:pPr>
          </w:p>
        </w:tc>
        <w:tc>
          <w:tcPr>
            <w:tcW w:w="1417" w:type="dxa"/>
          </w:tcPr>
          <w:p w14:paraId="442E302B" w14:textId="77777777" w:rsidR="00C92DF2" w:rsidRPr="00E468D1" w:rsidRDefault="00C92DF2" w:rsidP="009116BF">
            <w:pPr>
              <w:widowControl w:val="0"/>
              <w:suppressAutoHyphens/>
              <w:spacing w:after="120" w:line="276" w:lineRule="auto"/>
              <w:rPr>
                <w:rFonts w:ascii="Times New Roman" w:hAnsi="Times New Roman" w:cs="Times New Roman"/>
                <w:color w:val="000000"/>
              </w:rPr>
            </w:pPr>
          </w:p>
        </w:tc>
        <w:tc>
          <w:tcPr>
            <w:tcW w:w="1489" w:type="dxa"/>
          </w:tcPr>
          <w:p w14:paraId="3AFAC461" w14:textId="77777777" w:rsidR="00C92DF2" w:rsidRPr="00E468D1" w:rsidRDefault="00C92DF2" w:rsidP="009116BF">
            <w:pPr>
              <w:widowControl w:val="0"/>
              <w:suppressAutoHyphens/>
              <w:spacing w:after="120" w:line="276" w:lineRule="auto"/>
              <w:rPr>
                <w:rFonts w:ascii="Times New Roman" w:hAnsi="Times New Roman" w:cs="Times New Roman"/>
                <w:color w:val="000000"/>
              </w:rPr>
            </w:pPr>
          </w:p>
        </w:tc>
        <w:tc>
          <w:tcPr>
            <w:tcW w:w="1426" w:type="dxa"/>
          </w:tcPr>
          <w:p w14:paraId="414C8026" w14:textId="77777777" w:rsidR="00C92DF2" w:rsidRPr="00E468D1" w:rsidRDefault="00C92DF2" w:rsidP="009116BF">
            <w:pPr>
              <w:widowControl w:val="0"/>
              <w:suppressAutoHyphens/>
              <w:spacing w:after="120" w:line="276" w:lineRule="auto"/>
              <w:rPr>
                <w:rFonts w:ascii="Times New Roman" w:hAnsi="Times New Roman" w:cs="Times New Roman"/>
                <w:color w:val="000000"/>
              </w:rPr>
            </w:pPr>
          </w:p>
        </w:tc>
      </w:tr>
    </w:tbl>
    <w:p w14:paraId="72425D08" w14:textId="77777777" w:rsidR="00C92DF2" w:rsidRPr="00E468D1" w:rsidRDefault="00C92DF2" w:rsidP="00C92DF2">
      <w:pPr>
        <w:spacing w:after="120" w:line="360" w:lineRule="auto"/>
        <w:ind w:left="284" w:right="-15"/>
        <w:jc w:val="both"/>
        <w:rPr>
          <w:rFonts w:ascii="Times New Roman" w:hAnsi="Times New Roman" w:cs="Times New Roman"/>
          <w:b/>
        </w:rPr>
      </w:pPr>
    </w:p>
    <w:p w14:paraId="76F7F0F1" w14:textId="77777777" w:rsidR="00C92DF2" w:rsidRPr="00E468D1" w:rsidRDefault="00C92DF2" w:rsidP="00C92DF2">
      <w:pPr>
        <w:numPr>
          <w:ilvl w:val="0"/>
          <w:numId w:val="13"/>
        </w:numPr>
        <w:spacing w:before="120" w:after="120" w:line="276" w:lineRule="auto"/>
        <w:jc w:val="both"/>
        <w:rPr>
          <w:rFonts w:ascii="Times New Roman" w:hAnsi="Times New Roman" w:cs="Times New Roman"/>
          <w:bCs/>
          <w:iCs/>
        </w:rPr>
      </w:pPr>
      <w:r w:rsidRPr="00E468D1">
        <w:rPr>
          <w:rFonts w:ascii="Times New Roman" w:hAnsi="Times New Roman" w:cs="Times New Roman"/>
          <w:b/>
        </w:rPr>
        <w:t>CLÁUSULA SEGUNDA – VIGÊNCIA</w:t>
      </w:r>
    </w:p>
    <w:p w14:paraId="20E34344" w14:textId="77777777" w:rsidR="00C92DF2" w:rsidRPr="00E468D1" w:rsidRDefault="00C92DF2" w:rsidP="00C92DF2">
      <w:pPr>
        <w:numPr>
          <w:ilvl w:val="1"/>
          <w:numId w:val="13"/>
        </w:numPr>
        <w:spacing w:before="120" w:after="120" w:line="276" w:lineRule="auto"/>
        <w:ind w:left="425"/>
        <w:jc w:val="both"/>
        <w:rPr>
          <w:rFonts w:ascii="Times New Roman" w:hAnsi="Times New Roman" w:cs="Times New Roman"/>
          <w:bCs/>
          <w:iCs/>
        </w:rPr>
      </w:pPr>
      <w:r w:rsidRPr="00E468D1">
        <w:rPr>
          <w:rFonts w:ascii="Times New Roman" w:hAnsi="Times New Roman" w:cs="Times New Roman"/>
          <w:bCs/>
          <w:iCs/>
        </w:rPr>
        <w:t>O prazo de vigência deste Termo de Contrato é de 12</w:t>
      </w:r>
      <w:ins w:id="29" w:author="Claudinete Tavares Firmino" w:date="2015-07-08T13:16:00Z">
        <w:r w:rsidRPr="00E468D1">
          <w:rPr>
            <w:rFonts w:ascii="Times New Roman" w:hAnsi="Times New Roman" w:cs="Times New Roman"/>
            <w:bCs/>
            <w:iCs/>
          </w:rPr>
          <w:t xml:space="preserve"> (</w:t>
        </w:r>
      </w:ins>
      <w:r w:rsidRPr="00E468D1">
        <w:rPr>
          <w:rFonts w:ascii="Times New Roman" w:hAnsi="Times New Roman" w:cs="Times New Roman"/>
          <w:bCs/>
          <w:iCs/>
        </w:rPr>
        <w:t>doze</w:t>
      </w:r>
      <w:ins w:id="30" w:author="Claudinete Tavares Firmino" w:date="2015-07-08T13:16:00Z">
        <w:r w:rsidRPr="00E468D1">
          <w:rPr>
            <w:rFonts w:ascii="Times New Roman" w:hAnsi="Times New Roman" w:cs="Times New Roman"/>
            <w:bCs/>
            <w:iCs/>
          </w:rPr>
          <w:t>) meses</w:t>
        </w:r>
      </w:ins>
      <w:r w:rsidRPr="00E468D1">
        <w:rPr>
          <w:rFonts w:ascii="Times New Roman" w:hAnsi="Times New Roman" w:cs="Times New Roman"/>
          <w:bCs/>
          <w:iCs/>
        </w:rPr>
        <w:t xml:space="preserve">, contados </w:t>
      </w:r>
      <w:proofErr w:type="gramStart"/>
      <w:r w:rsidRPr="00E468D1">
        <w:rPr>
          <w:rFonts w:ascii="Times New Roman" w:hAnsi="Times New Roman" w:cs="Times New Roman"/>
          <w:bCs/>
          <w:iCs/>
        </w:rPr>
        <w:t xml:space="preserve">do </w:t>
      </w:r>
      <w:ins w:id="31" w:author="Claudinete Tavares Firmino" w:date="2015-07-08T13:16:00Z">
        <w:r w:rsidRPr="00E468D1">
          <w:rPr>
            <w:rFonts w:ascii="Times New Roman" w:hAnsi="Times New Roman" w:cs="Times New Roman"/>
            <w:bCs/>
            <w:iCs/>
          </w:rPr>
          <w:t>publicação</w:t>
        </w:r>
        <w:proofErr w:type="gramEnd"/>
        <w:r w:rsidRPr="00E468D1">
          <w:rPr>
            <w:rFonts w:ascii="Times New Roman" w:hAnsi="Times New Roman" w:cs="Times New Roman"/>
            <w:bCs/>
            <w:iCs/>
          </w:rPr>
          <w:t xml:space="preserve"> do seu extrato no DOU</w:t>
        </w:r>
      </w:ins>
      <w:r w:rsidRPr="00E468D1">
        <w:rPr>
          <w:rFonts w:ascii="Times New Roman" w:hAnsi="Times New Roman" w:cs="Times New Roman"/>
          <w:bCs/>
          <w:iCs/>
        </w:rPr>
        <w:t xml:space="preserve">, prorrogável na forma do art. 57, §1º, da Lei nº 8.666, de 1993. </w:t>
      </w:r>
    </w:p>
    <w:p w14:paraId="499848F7" w14:textId="77777777" w:rsidR="00C92DF2" w:rsidRPr="00E468D1" w:rsidRDefault="00C92DF2" w:rsidP="00C92DF2">
      <w:pPr>
        <w:numPr>
          <w:ilvl w:val="0"/>
          <w:numId w:val="13"/>
        </w:numPr>
        <w:spacing w:before="120" w:after="120" w:line="276" w:lineRule="auto"/>
        <w:jc w:val="both"/>
        <w:rPr>
          <w:rFonts w:ascii="Times New Roman" w:hAnsi="Times New Roman" w:cs="Times New Roman"/>
          <w:b/>
          <w:bCs/>
          <w:color w:val="000000"/>
        </w:rPr>
      </w:pPr>
      <w:r w:rsidRPr="00E468D1">
        <w:rPr>
          <w:rFonts w:ascii="Times New Roman" w:hAnsi="Times New Roman" w:cs="Times New Roman"/>
          <w:b/>
          <w:color w:val="000000"/>
        </w:rPr>
        <w:t>CLÁUSULA TERCEIRA – PREÇO</w:t>
      </w:r>
    </w:p>
    <w:p w14:paraId="72340D96" w14:textId="77777777" w:rsidR="00C92DF2" w:rsidRPr="00E468D1" w:rsidRDefault="00C92DF2" w:rsidP="00C92DF2">
      <w:pPr>
        <w:numPr>
          <w:ilvl w:val="1"/>
          <w:numId w:val="13"/>
        </w:numPr>
        <w:spacing w:before="120" w:after="120" w:line="276" w:lineRule="auto"/>
        <w:ind w:left="425"/>
        <w:jc w:val="both"/>
        <w:rPr>
          <w:rFonts w:ascii="Times New Roman" w:hAnsi="Times New Roman" w:cs="Times New Roman"/>
          <w:b/>
          <w:bCs/>
          <w:color w:val="000000"/>
        </w:rPr>
      </w:pPr>
      <w:r w:rsidRPr="00E468D1">
        <w:rPr>
          <w:rFonts w:ascii="Times New Roman" w:hAnsi="Times New Roman" w:cs="Times New Roman"/>
          <w:color w:val="000000"/>
        </w:rPr>
        <w:t xml:space="preserve">O valor do presente Termo de Contrato é de R$ </w:t>
      </w:r>
      <w:r w:rsidRPr="00E468D1">
        <w:rPr>
          <w:rFonts w:ascii="Times New Roman" w:hAnsi="Times New Roman" w:cs="Times New Roman"/>
          <w:color w:val="FF0000"/>
        </w:rPr>
        <w:t>............(...............)</w:t>
      </w:r>
      <w:r w:rsidRPr="00E468D1">
        <w:rPr>
          <w:rFonts w:ascii="Times New Roman" w:hAnsi="Times New Roman" w:cs="Times New Roman"/>
          <w:b/>
          <w:bCs/>
          <w:color w:val="000000"/>
        </w:rPr>
        <w:t>.</w:t>
      </w:r>
    </w:p>
    <w:p w14:paraId="51FA15DF" w14:textId="77777777" w:rsidR="00C92DF2" w:rsidRPr="00E468D1" w:rsidRDefault="00C92DF2" w:rsidP="00C92DF2">
      <w:pPr>
        <w:numPr>
          <w:ilvl w:val="1"/>
          <w:numId w:val="13"/>
        </w:numPr>
        <w:spacing w:before="120" w:after="120" w:line="276" w:lineRule="auto"/>
        <w:ind w:left="425"/>
        <w:jc w:val="both"/>
        <w:rPr>
          <w:rFonts w:ascii="Times New Roman" w:hAnsi="Times New Roman" w:cs="Times New Roman"/>
        </w:rPr>
      </w:pPr>
      <w:r w:rsidRPr="00E468D1">
        <w:rPr>
          <w:rFonts w:ascii="Times New Roman" w:hAnsi="Times New Roman" w:cs="Times New Roman"/>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0225F8E3" w14:textId="77777777" w:rsidR="00C92DF2" w:rsidRPr="00E468D1" w:rsidRDefault="00C92DF2" w:rsidP="00C92DF2">
      <w:pPr>
        <w:numPr>
          <w:ilvl w:val="0"/>
          <w:numId w:val="13"/>
        </w:numPr>
        <w:spacing w:before="120" w:after="120" w:line="276" w:lineRule="auto"/>
        <w:jc w:val="both"/>
        <w:rPr>
          <w:rFonts w:ascii="Times New Roman" w:hAnsi="Times New Roman" w:cs="Times New Roman"/>
        </w:rPr>
      </w:pPr>
      <w:r w:rsidRPr="00E468D1">
        <w:rPr>
          <w:rFonts w:ascii="Times New Roman" w:hAnsi="Times New Roman" w:cs="Times New Roman"/>
          <w:b/>
        </w:rPr>
        <w:t>CLÁUSULA QUARTA – DOTAÇÃO ORÇAMENTÁRIA</w:t>
      </w:r>
    </w:p>
    <w:p w14:paraId="05C9CD06" w14:textId="77777777" w:rsidR="00C92DF2" w:rsidRPr="00E468D1" w:rsidRDefault="00C92DF2" w:rsidP="00C92DF2">
      <w:pPr>
        <w:numPr>
          <w:ilvl w:val="1"/>
          <w:numId w:val="13"/>
        </w:numPr>
        <w:spacing w:before="120" w:after="120" w:line="276" w:lineRule="auto"/>
        <w:ind w:left="425"/>
        <w:jc w:val="both"/>
        <w:rPr>
          <w:rFonts w:ascii="Times New Roman" w:hAnsi="Times New Roman" w:cs="Times New Roman"/>
        </w:rPr>
      </w:pPr>
      <w:r w:rsidRPr="00E468D1">
        <w:rPr>
          <w:rFonts w:ascii="Times New Roman" w:hAnsi="Times New Roman" w:cs="Times New Roman"/>
        </w:rPr>
        <w:t xml:space="preserve">As despesas decorrentes desta contratação estão programadas em dotação orçamentária própria, prevista no orçamento da União, para o exercício de </w:t>
      </w:r>
      <w:r w:rsidRPr="00E468D1">
        <w:rPr>
          <w:rFonts w:ascii="Times New Roman" w:hAnsi="Times New Roman" w:cs="Times New Roman"/>
          <w:i/>
        </w:rPr>
        <w:t>20</w:t>
      </w:r>
      <w:r w:rsidRPr="00E468D1">
        <w:rPr>
          <w:rFonts w:ascii="Times New Roman" w:hAnsi="Times New Roman" w:cs="Times New Roman"/>
        </w:rPr>
        <w:t>15, na classificação abaixo:</w:t>
      </w:r>
    </w:p>
    <w:p w14:paraId="29CB0745" w14:textId="77777777" w:rsidR="00C92DF2" w:rsidRPr="00E468D1" w:rsidRDefault="00C92DF2" w:rsidP="00C92DF2">
      <w:pPr>
        <w:spacing w:before="120" w:after="120" w:line="276" w:lineRule="auto"/>
        <w:ind w:left="1134"/>
        <w:jc w:val="both"/>
        <w:rPr>
          <w:rFonts w:ascii="Times New Roman" w:hAnsi="Times New Roman" w:cs="Times New Roman"/>
        </w:rPr>
      </w:pPr>
      <w:r w:rsidRPr="00E468D1">
        <w:rPr>
          <w:rFonts w:ascii="Times New Roman" w:hAnsi="Times New Roman" w:cs="Times New Roman"/>
        </w:rPr>
        <w:t xml:space="preserve">Gestão/Unidade:  </w:t>
      </w:r>
    </w:p>
    <w:p w14:paraId="6CE2B35A" w14:textId="77777777" w:rsidR="00C92DF2" w:rsidRPr="00E468D1" w:rsidRDefault="00C92DF2" w:rsidP="00C92DF2">
      <w:pPr>
        <w:spacing w:before="120" w:after="120" w:line="276" w:lineRule="auto"/>
        <w:ind w:left="1134"/>
        <w:jc w:val="both"/>
        <w:rPr>
          <w:rFonts w:ascii="Times New Roman" w:hAnsi="Times New Roman" w:cs="Times New Roman"/>
        </w:rPr>
      </w:pPr>
      <w:r w:rsidRPr="00E468D1">
        <w:rPr>
          <w:rFonts w:ascii="Times New Roman" w:hAnsi="Times New Roman" w:cs="Times New Roman"/>
        </w:rPr>
        <w:t xml:space="preserve">Fonte: </w:t>
      </w:r>
    </w:p>
    <w:p w14:paraId="500777B9" w14:textId="77777777" w:rsidR="00C92DF2" w:rsidRPr="00E468D1" w:rsidRDefault="00C92DF2" w:rsidP="00C92DF2">
      <w:pPr>
        <w:spacing w:before="120" w:after="120" w:line="276" w:lineRule="auto"/>
        <w:ind w:left="1134"/>
        <w:jc w:val="both"/>
        <w:rPr>
          <w:rFonts w:ascii="Times New Roman" w:hAnsi="Times New Roman" w:cs="Times New Roman"/>
        </w:rPr>
      </w:pPr>
      <w:r w:rsidRPr="00E468D1">
        <w:rPr>
          <w:rFonts w:ascii="Times New Roman" w:hAnsi="Times New Roman" w:cs="Times New Roman"/>
        </w:rPr>
        <w:t xml:space="preserve">Programa de Trabalho:  </w:t>
      </w:r>
    </w:p>
    <w:p w14:paraId="4988C55B" w14:textId="77777777" w:rsidR="00C92DF2" w:rsidRPr="00E468D1" w:rsidRDefault="00C92DF2" w:rsidP="00C92DF2">
      <w:pPr>
        <w:spacing w:before="120" w:after="120" w:line="276" w:lineRule="auto"/>
        <w:ind w:left="1134"/>
        <w:jc w:val="both"/>
        <w:rPr>
          <w:rFonts w:ascii="Times New Roman" w:hAnsi="Times New Roman" w:cs="Times New Roman"/>
        </w:rPr>
      </w:pPr>
      <w:r w:rsidRPr="00E468D1">
        <w:rPr>
          <w:rFonts w:ascii="Times New Roman" w:hAnsi="Times New Roman" w:cs="Times New Roman"/>
        </w:rPr>
        <w:t xml:space="preserve">Elemento de Despesa:  </w:t>
      </w:r>
    </w:p>
    <w:p w14:paraId="1F080309" w14:textId="77777777" w:rsidR="00C92DF2" w:rsidRPr="00E468D1" w:rsidRDefault="00C92DF2" w:rsidP="00C92DF2">
      <w:pPr>
        <w:spacing w:before="120" w:after="120" w:line="276" w:lineRule="auto"/>
        <w:ind w:left="1134"/>
        <w:jc w:val="both"/>
        <w:rPr>
          <w:rFonts w:ascii="Times New Roman" w:hAnsi="Times New Roman" w:cs="Times New Roman"/>
        </w:rPr>
      </w:pPr>
      <w:r w:rsidRPr="00E468D1">
        <w:rPr>
          <w:rFonts w:ascii="Times New Roman" w:hAnsi="Times New Roman" w:cs="Times New Roman"/>
        </w:rPr>
        <w:t>PI:</w:t>
      </w:r>
    </w:p>
    <w:p w14:paraId="116934FB" w14:textId="77777777" w:rsidR="00C92DF2" w:rsidRPr="00E468D1" w:rsidRDefault="00C92DF2" w:rsidP="00C92DF2">
      <w:pPr>
        <w:numPr>
          <w:ilvl w:val="0"/>
          <w:numId w:val="13"/>
        </w:numPr>
        <w:spacing w:before="120" w:after="120" w:line="276" w:lineRule="auto"/>
        <w:jc w:val="both"/>
        <w:rPr>
          <w:rFonts w:ascii="Times New Roman" w:hAnsi="Times New Roman" w:cs="Times New Roman"/>
        </w:rPr>
      </w:pPr>
      <w:r w:rsidRPr="00E468D1">
        <w:rPr>
          <w:rFonts w:ascii="Times New Roman" w:hAnsi="Times New Roman" w:cs="Times New Roman"/>
          <w:b/>
        </w:rPr>
        <w:t>CLÁUSULA QUINTA – PAGAMENTO</w:t>
      </w:r>
    </w:p>
    <w:p w14:paraId="0C224A51" w14:textId="77777777" w:rsidR="00C92DF2" w:rsidRPr="00E468D1" w:rsidRDefault="00C92DF2" w:rsidP="00C92DF2">
      <w:pPr>
        <w:numPr>
          <w:ilvl w:val="1"/>
          <w:numId w:val="13"/>
        </w:numPr>
        <w:spacing w:before="120" w:after="120" w:line="276" w:lineRule="auto"/>
        <w:ind w:left="425"/>
        <w:jc w:val="both"/>
        <w:rPr>
          <w:rFonts w:ascii="Times New Roman" w:hAnsi="Times New Roman" w:cs="Times New Roman"/>
        </w:rPr>
      </w:pPr>
      <w:r w:rsidRPr="00E468D1">
        <w:rPr>
          <w:rFonts w:ascii="Times New Roman" w:hAnsi="Times New Roman" w:cs="Times New Roman"/>
        </w:rPr>
        <w:t>O prazo para pagamento e demais condições a ele referentes encontram-se no Edital.</w:t>
      </w:r>
    </w:p>
    <w:p w14:paraId="1A89C3B2" w14:textId="77777777" w:rsidR="00C92DF2" w:rsidRPr="00E468D1" w:rsidRDefault="00C92DF2" w:rsidP="00C92DF2">
      <w:pPr>
        <w:numPr>
          <w:ilvl w:val="0"/>
          <w:numId w:val="13"/>
        </w:numPr>
        <w:spacing w:before="120" w:after="120" w:line="276" w:lineRule="auto"/>
        <w:jc w:val="both"/>
        <w:rPr>
          <w:rFonts w:ascii="Times New Roman" w:hAnsi="Times New Roman" w:cs="Times New Roman"/>
          <w:b/>
          <w:bCs/>
          <w:i/>
          <w:iCs/>
        </w:rPr>
      </w:pPr>
      <w:r w:rsidRPr="00E468D1">
        <w:rPr>
          <w:rFonts w:ascii="Times New Roman" w:hAnsi="Times New Roman" w:cs="Times New Roman"/>
          <w:b/>
          <w:smallCaps/>
        </w:rPr>
        <w:t>CLÁUSULA SEXTA</w:t>
      </w:r>
      <w:r w:rsidRPr="00E468D1">
        <w:rPr>
          <w:rFonts w:ascii="Times New Roman" w:hAnsi="Times New Roman" w:cs="Times New Roman"/>
          <w:b/>
        </w:rPr>
        <w:t xml:space="preserve"> </w:t>
      </w:r>
      <w:r w:rsidRPr="00E468D1">
        <w:rPr>
          <w:rFonts w:ascii="Times New Roman" w:hAnsi="Times New Roman" w:cs="Times New Roman"/>
          <w:b/>
          <w:smallCaps/>
        </w:rPr>
        <w:t>–</w:t>
      </w:r>
      <w:r w:rsidRPr="00E468D1">
        <w:rPr>
          <w:rFonts w:ascii="Times New Roman" w:hAnsi="Times New Roman" w:cs="Times New Roman"/>
          <w:b/>
        </w:rPr>
        <w:t xml:space="preserve"> REAJUSTE E ALTERAÇÕES</w:t>
      </w:r>
    </w:p>
    <w:p w14:paraId="322534F8" w14:textId="77777777" w:rsidR="00C92DF2" w:rsidRPr="00E468D1" w:rsidRDefault="00C92DF2" w:rsidP="00C92DF2">
      <w:pPr>
        <w:numPr>
          <w:ilvl w:val="1"/>
          <w:numId w:val="13"/>
        </w:numPr>
        <w:spacing w:before="120" w:after="120" w:line="276" w:lineRule="auto"/>
        <w:ind w:left="425"/>
        <w:jc w:val="both"/>
        <w:rPr>
          <w:rFonts w:ascii="Times New Roman" w:hAnsi="Times New Roman" w:cs="Times New Roman"/>
          <w:b/>
          <w:bCs/>
          <w:i/>
          <w:iCs/>
        </w:rPr>
      </w:pPr>
      <w:r w:rsidRPr="00E468D1">
        <w:rPr>
          <w:rFonts w:ascii="Times New Roman" w:hAnsi="Times New Roman" w:cs="Times New Roman"/>
        </w:rPr>
        <w:t>O preço contratado é fixo e irreajustável.</w:t>
      </w:r>
      <w:r w:rsidRPr="00E468D1">
        <w:rPr>
          <w:rFonts w:ascii="Times New Roman" w:hAnsi="Times New Roman" w:cs="Times New Roman"/>
          <w:b/>
          <w:bCs/>
          <w:i/>
          <w:iCs/>
        </w:rPr>
        <w:t xml:space="preserve"> </w:t>
      </w:r>
    </w:p>
    <w:p w14:paraId="586DD580" w14:textId="77777777" w:rsidR="00C92DF2" w:rsidRPr="00E468D1" w:rsidRDefault="00C92DF2" w:rsidP="00C92DF2">
      <w:pPr>
        <w:numPr>
          <w:ilvl w:val="1"/>
          <w:numId w:val="13"/>
        </w:numPr>
        <w:spacing w:before="120" w:after="120" w:line="276" w:lineRule="auto"/>
        <w:ind w:left="425"/>
        <w:jc w:val="both"/>
        <w:rPr>
          <w:rFonts w:ascii="Times New Roman" w:hAnsi="Times New Roman" w:cs="Times New Roman"/>
        </w:rPr>
      </w:pPr>
      <w:r w:rsidRPr="00E468D1">
        <w:rPr>
          <w:rFonts w:ascii="Times New Roman" w:hAnsi="Times New Roman" w:cs="Times New Roman"/>
        </w:rPr>
        <w:t>Eventuais alterações contratuais reger-se-ão pela disciplina do art. 65 da Lei nº 8.666, de 1993.</w:t>
      </w:r>
    </w:p>
    <w:p w14:paraId="08A46D50" w14:textId="77777777" w:rsidR="00C92DF2" w:rsidRPr="00E468D1" w:rsidRDefault="00C92DF2" w:rsidP="00C92DF2">
      <w:pPr>
        <w:numPr>
          <w:ilvl w:val="1"/>
          <w:numId w:val="13"/>
        </w:numPr>
        <w:spacing w:before="120" w:after="120" w:line="276" w:lineRule="auto"/>
        <w:ind w:left="425"/>
        <w:jc w:val="both"/>
        <w:rPr>
          <w:rFonts w:ascii="Times New Roman" w:hAnsi="Times New Roman" w:cs="Times New Roman"/>
        </w:rPr>
      </w:pPr>
      <w:r w:rsidRPr="00E468D1">
        <w:rPr>
          <w:rFonts w:ascii="Times New Roman" w:hAnsi="Times New Roman" w:cs="Times New Roman"/>
        </w:rPr>
        <w:lastRenderedPageBreak/>
        <w:t>A CONTRATADA é obrigada a aceitar, nas mesmas condições contratuais, os acréscimos ou supressões que se fizerem necessários, até o limite de 25% (vinte e cinco por cento) do valor inicial atualizado do contrato.</w:t>
      </w:r>
    </w:p>
    <w:p w14:paraId="2702596D" w14:textId="77777777" w:rsidR="00C92DF2" w:rsidRPr="00E468D1" w:rsidRDefault="00C92DF2" w:rsidP="00C92DF2">
      <w:pPr>
        <w:numPr>
          <w:ilvl w:val="1"/>
          <w:numId w:val="13"/>
        </w:numPr>
        <w:spacing w:before="120" w:after="120" w:line="276" w:lineRule="auto"/>
        <w:ind w:left="425"/>
        <w:jc w:val="both"/>
        <w:rPr>
          <w:rFonts w:ascii="Times New Roman" w:hAnsi="Times New Roman" w:cs="Times New Roman"/>
        </w:rPr>
      </w:pPr>
      <w:r w:rsidRPr="00E468D1">
        <w:rPr>
          <w:rFonts w:ascii="Times New Roman" w:hAnsi="Times New Roman" w:cs="Times New Roman"/>
        </w:rPr>
        <w:t>As supressões resultantes de acordo celebrado entre as partes contratantes poderão exceder o limite de 25% (vinte e cinco por cento) do valor inicial atualizado do contrato.</w:t>
      </w:r>
    </w:p>
    <w:p w14:paraId="202D6964" w14:textId="77777777" w:rsidR="00C92DF2" w:rsidRPr="00E468D1" w:rsidDel="000F0C80" w:rsidRDefault="00C92DF2" w:rsidP="00C92DF2">
      <w:pPr>
        <w:numPr>
          <w:ilvl w:val="0"/>
          <w:numId w:val="13"/>
        </w:numPr>
        <w:spacing w:before="120" w:after="120" w:line="276" w:lineRule="auto"/>
        <w:jc w:val="both"/>
        <w:rPr>
          <w:del w:id="32" w:author="Claudinete Tavares Firmino" w:date="2015-07-08T13:18:00Z"/>
          <w:rFonts w:ascii="Times New Roman" w:hAnsi="Times New Roman" w:cs="Times New Roman"/>
          <w:bCs/>
          <w:i/>
          <w:iCs/>
          <w:color w:val="FF0000"/>
        </w:rPr>
      </w:pPr>
      <w:del w:id="33" w:author="Claudinete Tavares Firmino" w:date="2015-07-08T13:18:00Z">
        <w:r w:rsidRPr="00E468D1" w:rsidDel="000F0C80">
          <w:rPr>
            <w:rFonts w:ascii="Times New Roman" w:hAnsi="Times New Roman" w:cs="Times New Roman"/>
            <w:b/>
            <w:bCs/>
            <w:i/>
            <w:iCs/>
            <w:color w:val="FF0000"/>
          </w:rPr>
          <w:delText>CLÁUSULA SÉTIMA – GARANTIA</w:delText>
        </w:r>
        <w:r w:rsidRPr="00E468D1" w:rsidDel="000F0C80">
          <w:rPr>
            <w:rFonts w:ascii="Times New Roman" w:hAnsi="Times New Roman" w:cs="Times New Roman"/>
            <w:i/>
            <w:color w:val="FF0000"/>
          </w:rPr>
          <w:delText xml:space="preserve"> </w:delText>
        </w:r>
        <w:r w:rsidRPr="00E468D1" w:rsidDel="000F0C80">
          <w:rPr>
            <w:rFonts w:ascii="Times New Roman" w:hAnsi="Times New Roman" w:cs="Times New Roman"/>
            <w:b/>
            <w:i/>
            <w:color w:val="FF0000"/>
          </w:rPr>
          <w:delText>DE EXECUÇÃO</w:delText>
        </w:r>
      </w:del>
    </w:p>
    <w:p w14:paraId="0930DD0D" w14:textId="77777777" w:rsidR="00C92DF2" w:rsidRPr="00E468D1" w:rsidDel="000F0C80" w:rsidRDefault="00C92DF2" w:rsidP="00C92DF2">
      <w:pPr>
        <w:numPr>
          <w:ilvl w:val="1"/>
          <w:numId w:val="13"/>
        </w:numPr>
        <w:spacing w:before="120" w:after="120" w:line="276" w:lineRule="auto"/>
        <w:ind w:left="425"/>
        <w:jc w:val="both"/>
        <w:rPr>
          <w:del w:id="34" w:author="Claudinete Tavares Firmino" w:date="2015-07-08T13:18:00Z"/>
          <w:rFonts w:ascii="Times New Roman" w:hAnsi="Times New Roman" w:cs="Times New Roman"/>
          <w:i/>
          <w:color w:val="FF0000"/>
        </w:rPr>
      </w:pPr>
      <w:del w:id="35" w:author="Claudinete Tavares Firmino" w:date="2015-07-08T13:18:00Z">
        <w:r w:rsidRPr="00E468D1" w:rsidDel="000F0C80">
          <w:rPr>
            <w:rFonts w:ascii="Times New Roman" w:hAnsi="Times New Roman" w:cs="Times New Roman"/>
            <w:i/>
            <w:color w:val="FF0000"/>
          </w:rPr>
          <w:delText xml:space="preserve"> A CONTRATADA prestará garantia no valor de R$ ............... (.......................), na modalidade de .............................., correspondente a ..........% (............ por cento) de seu valor total, no prazo de.........................., observadas as condições previstas no Edital.</w:delText>
        </w:r>
      </w:del>
    </w:p>
    <w:p w14:paraId="329CE648" w14:textId="77777777" w:rsidR="00C92DF2" w:rsidRPr="00E468D1" w:rsidDel="000F0C80" w:rsidRDefault="00C92DF2" w:rsidP="00C92DF2">
      <w:pPr>
        <w:spacing w:before="120" w:after="120" w:line="276" w:lineRule="auto"/>
        <w:ind w:left="425"/>
        <w:jc w:val="both"/>
        <w:rPr>
          <w:del w:id="36" w:author="Claudinete Tavares Firmino" w:date="2015-07-08T13:18:00Z"/>
          <w:rFonts w:ascii="Times New Roman" w:hAnsi="Times New Roman" w:cs="Times New Roman"/>
          <w:bCs/>
          <w:i/>
          <w:iCs/>
          <w:color w:val="FF0000"/>
        </w:rPr>
      </w:pPr>
      <w:del w:id="37" w:author="Claudinete Tavares Firmino" w:date="2015-07-08T13:18:00Z">
        <w:r w:rsidRPr="00E468D1" w:rsidDel="000F0C80">
          <w:rPr>
            <w:rFonts w:ascii="Times New Roman" w:hAnsi="Times New Roman" w:cs="Times New Roman"/>
            <w:bCs/>
            <w:i/>
            <w:iCs/>
            <w:color w:val="FF0000"/>
          </w:rPr>
          <w:delText>Ou</w:delText>
        </w:r>
      </w:del>
    </w:p>
    <w:p w14:paraId="483B3897" w14:textId="77777777" w:rsidR="00C92DF2" w:rsidRPr="00E468D1" w:rsidDel="000F0C80" w:rsidRDefault="00C92DF2" w:rsidP="00C92DF2">
      <w:pPr>
        <w:spacing w:before="120" w:after="120" w:line="276" w:lineRule="auto"/>
        <w:ind w:left="425"/>
        <w:jc w:val="both"/>
        <w:rPr>
          <w:del w:id="38" w:author="Claudinete Tavares Firmino" w:date="2015-07-08T13:18:00Z"/>
          <w:rFonts w:ascii="Times New Roman" w:hAnsi="Times New Roman" w:cs="Times New Roman"/>
          <w:bCs/>
          <w:i/>
          <w:iCs/>
          <w:color w:val="FF0000"/>
        </w:rPr>
      </w:pPr>
      <w:smartTag w:uri="urn:schemas-microsoft-com:office:smarttags" w:element="metricconverter">
        <w:smartTagPr>
          <w:attr w:name="ProductID" w:val="7.1 A"/>
        </w:smartTagPr>
        <w:del w:id="39" w:author="Claudinete Tavares Firmino" w:date="2015-07-08T13:18:00Z">
          <w:r w:rsidRPr="00E468D1" w:rsidDel="000F0C80">
            <w:rPr>
              <w:rFonts w:ascii="Times New Roman" w:hAnsi="Times New Roman" w:cs="Times New Roman"/>
              <w:bCs/>
              <w:i/>
              <w:iCs/>
              <w:color w:val="FF0000"/>
            </w:rPr>
            <w:delText>7.1 A</w:delText>
          </w:r>
        </w:del>
      </w:smartTag>
      <w:del w:id="40" w:author="Claudinete Tavares Firmino" w:date="2015-07-08T13:18:00Z">
        <w:r w:rsidRPr="00E468D1" w:rsidDel="000F0C80">
          <w:rPr>
            <w:rFonts w:ascii="Times New Roman" w:hAnsi="Times New Roman" w:cs="Times New Roman"/>
            <w:bCs/>
            <w:i/>
            <w:iCs/>
            <w:color w:val="FF0000"/>
          </w:rPr>
          <w:delText xml:space="preserve"> CONTRATADA, na assinatura deste Termo de Contrato, prestou garantia no valor de R$ ............ (...............................), na modalidade de ............................, correspondente a ..........% (............ por cento) de seu valor total, observadas as condições previstas no Edital.</w:delText>
        </w:r>
      </w:del>
    </w:p>
    <w:p w14:paraId="22F6C9EE" w14:textId="77777777" w:rsidR="00C92DF2" w:rsidRPr="00E468D1" w:rsidDel="000F0C80" w:rsidRDefault="00C92DF2" w:rsidP="00C92DF2">
      <w:pPr>
        <w:numPr>
          <w:ilvl w:val="1"/>
          <w:numId w:val="13"/>
        </w:numPr>
        <w:spacing w:before="120" w:after="120" w:line="276" w:lineRule="auto"/>
        <w:ind w:left="425"/>
        <w:jc w:val="both"/>
        <w:rPr>
          <w:del w:id="41" w:author="Claudinete Tavares Firmino" w:date="2015-07-08T13:18:00Z"/>
          <w:rFonts w:ascii="Times New Roman" w:hAnsi="Times New Roman" w:cs="Times New Roman"/>
          <w:bCs/>
          <w:iCs/>
          <w:color w:val="000000"/>
        </w:rPr>
      </w:pPr>
      <w:del w:id="42" w:author="Claudinete Tavares Firmino" w:date="2015-07-08T13:18:00Z">
        <w:r w:rsidRPr="00E468D1" w:rsidDel="000F0C80">
          <w:rPr>
            <w:rFonts w:ascii="Times New Roman" w:hAnsi="Times New Roman" w:cs="Times New Roman"/>
            <w:bCs/>
            <w:iCs/>
            <w:color w:val="000000"/>
          </w:rPr>
          <w:delText xml:space="preserve"> As condições relativas à garantia prestada são as estabelecidas no edital.</w:delText>
        </w:r>
      </w:del>
    </w:p>
    <w:p w14:paraId="70AD7777" w14:textId="77777777" w:rsidR="00C92DF2" w:rsidRPr="00E468D1" w:rsidRDefault="00C92DF2" w:rsidP="00C92DF2">
      <w:pPr>
        <w:numPr>
          <w:ilvl w:val="0"/>
          <w:numId w:val="13"/>
        </w:numPr>
        <w:spacing w:before="120" w:after="120" w:line="276" w:lineRule="auto"/>
        <w:jc w:val="both"/>
        <w:rPr>
          <w:rFonts w:ascii="Times New Roman" w:hAnsi="Times New Roman" w:cs="Times New Roman"/>
        </w:rPr>
      </w:pPr>
      <w:r w:rsidRPr="00E468D1">
        <w:rPr>
          <w:rFonts w:ascii="Times New Roman" w:hAnsi="Times New Roman" w:cs="Times New Roman"/>
          <w:b/>
        </w:rPr>
        <w:t>CLÁUSULA OITAVA - ENTREGA E RECEBIMENTO DO OBJETO</w:t>
      </w:r>
    </w:p>
    <w:p w14:paraId="49CCFF6C" w14:textId="77777777" w:rsidR="00C92DF2" w:rsidRPr="00E468D1" w:rsidRDefault="00C92DF2" w:rsidP="00C92DF2">
      <w:pPr>
        <w:numPr>
          <w:ilvl w:val="1"/>
          <w:numId w:val="13"/>
        </w:numPr>
        <w:spacing w:before="120" w:after="120" w:line="276" w:lineRule="auto"/>
        <w:ind w:left="425"/>
        <w:jc w:val="both"/>
        <w:rPr>
          <w:rFonts w:ascii="Times New Roman" w:hAnsi="Times New Roman" w:cs="Times New Roman"/>
        </w:rPr>
      </w:pPr>
      <w:r w:rsidRPr="00E468D1">
        <w:rPr>
          <w:rFonts w:ascii="Times New Roman" w:hAnsi="Times New Roman" w:cs="Times New Roman"/>
        </w:rPr>
        <w:t>As condições de entrega e recebimento do objeto são aquelas previstas no Termo de Referência.</w:t>
      </w:r>
    </w:p>
    <w:p w14:paraId="586FC15A" w14:textId="77777777" w:rsidR="00C92DF2" w:rsidRPr="00E468D1" w:rsidRDefault="00C92DF2" w:rsidP="00C92DF2">
      <w:pPr>
        <w:numPr>
          <w:ilvl w:val="0"/>
          <w:numId w:val="13"/>
        </w:numPr>
        <w:spacing w:before="120" w:after="120" w:line="276" w:lineRule="auto"/>
        <w:jc w:val="both"/>
        <w:rPr>
          <w:rFonts w:ascii="Times New Roman" w:hAnsi="Times New Roman" w:cs="Times New Roman"/>
        </w:rPr>
      </w:pPr>
      <w:r w:rsidRPr="00E468D1">
        <w:rPr>
          <w:rFonts w:ascii="Times New Roman" w:hAnsi="Times New Roman" w:cs="Times New Roman"/>
          <w:b/>
          <w:bCs/>
          <w:iCs/>
        </w:rPr>
        <w:t>CLAÚSULA NONA - FISCALIZAÇÃO</w:t>
      </w:r>
    </w:p>
    <w:p w14:paraId="525981D8" w14:textId="77777777" w:rsidR="00C92DF2" w:rsidRPr="00E468D1" w:rsidRDefault="00C92DF2" w:rsidP="00C92DF2">
      <w:pPr>
        <w:numPr>
          <w:ilvl w:val="1"/>
          <w:numId w:val="13"/>
        </w:numPr>
        <w:spacing w:before="120" w:after="120" w:line="276" w:lineRule="auto"/>
        <w:ind w:left="425"/>
        <w:jc w:val="both"/>
        <w:rPr>
          <w:rFonts w:ascii="Times New Roman" w:hAnsi="Times New Roman" w:cs="Times New Roman"/>
        </w:rPr>
      </w:pPr>
      <w:r w:rsidRPr="00E468D1">
        <w:rPr>
          <w:rFonts w:ascii="Times New Roman" w:hAnsi="Times New Roman" w:cs="Times New Roman"/>
        </w:rPr>
        <w:t>A fiscalização da execução do objeto será efetuada por Comissão/Representante designado pela CONTRATANTE, na forma estabelecida no Termo de Referência.</w:t>
      </w:r>
    </w:p>
    <w:p w14:paraId="4ED727BD" w14:textId="77777777" w:rsidR="00C92DF2" w:rsidRPr="00E468D1" w:rsidRDefault="00C92DF2" w:rsidP="00C92DF2">
      <w:pPr>
        <w:numPr>
          <w:ilvl w:val="0"/>
          <w:numId w:val="13"/>
        </w:numPr>
        <w:spacing w:before="120" w:after="120" w:line="276" w:lineRule="auto"/>
        <w:jc w:val="both"/>
        <w:rPr>
          <w:rFonts w:ascii="Times New Roman" w:hAnsi="Times New Roman" w:cs="Times New Roman"/>
        </w:rPr>
      </w:pPr>
      <w:r w:rsidRPr="00E468D1">
        <w:rPr>
          <w:rFonts w:ascii="Times New Roman" w:hAnsi="Times New Roman" w:cs="Times New Roman"/>
          <w:b/>
        </w:rPr>
        <w:t>CLÁUSULA DÉCIMA – OBRIGAÇÕES DA CONTRATANTE E DA CONTRATADA</w:t>
      </w:r>
    </w:p>
    <w:p w14:paraId="2F1C698F" w14:textId="77777777" w:rsidR="00C92DF2" w:rsidRPr="00E468D1" w:rsidRDefault="00C92DF2" w:rsidP="00C92DF2">
      <w:pPr>
        <w:numPr>
          <w:ilvl w:val="1"/>
          <w:numId w:val="13"/>
        </w:numPr>
        <w:spacing w:before="120" w:after="120" w:line="276" w:lineRule="auto"/>
        <w:ind w:left="425"/>
        <w:jc w:val="both"/>
        <w:rPr>
          <w:rFonts w:ascii="Times New Roman" w:hAnsi="Times New Roman" w:cs="Times New Roman"/>
        </w:rPr>
      </w:pPr>
      <w:r w:rsidRPr="00E468D1">
        <w:rPr>
          <w:rFonts w:ascii="Times New Roman" w:hAnsi="Times New Roman" w:cs="Times New Roman"/>
        </w:rPr>
        <w:t>As obrigações da CONTRATANTE e da CONTRATADA são aquelas previstas no Termo de Referência.</w:t>
      </w:r>
    </w:p>
    <w:p w14:paraId="700A5C00" w14:textId="77777777" w:rsidR="00C92DF2" w:rsidRPr="00E468D1" w:rsidRDefault="00C92DF2" w:rsidP="00C92DF2">
      <w:pPr>
        <w:numPr>
          <w:ilvl w:val="0"/>
          <w:numId w:val="13"/>
        </w:numPr>
        <w:spacing w:before="120" w:after="120" w:line="276" w:lineRule="auto"/>
        <w:jc w:val="both"/>
        <w:rPr>
          <w:rFonts w:ascii="Times New Roman" w:hAnsi="Times New Roman" w:cs="Times New Roman"/>
        </w:rPr>
      </w:pPr>
      <w:r w:rsidRPr="00E468D1">
        <w:rPr>
          <w:rFonts w:ascii="Times New Roman" w:hAnsi="Times New Roman" w:cs="Times New Roman"/>
          <w:b/>
        </w:rPr>
        <w:t>CLÁUSULA DÉCIMA PRIMEIRA – SANÇÕES ADMINISTRATIVAS</w:t>
      </w:r>
    </w:p>
    <w:p w14:paraId="58787006" w14:textId="77777777" w:rsidR="00C92DF2" w:rsidRPr="00E468D1" w:rsidRDefault="00C92DF2" w:rsidP="00C92DF2">
      <w:pPr>
        <w:numPr>
          <w:ilvl w:val="1"/>
          <w:numId w:val="13"/>
        </w:numPr>
        <w:spacing w:before="120" w:after="120" w:line="276" w:lineRule="auto"/>
        <w:ind w:left="425"/>
        <w:jc w:val="both"/>
        <w:rPr>
          <w:rFonts w:ascii="Times New Roman" w:hAnsi="Times New Roman" w:cs="Times New Roman"/>
          <w:b/>
        </w:rPr>
      </w:pPr>
      <w:r w:rsidRPr="00E468D1">
        <w:rPr>
          <w:rFonts w:ascii="Times New Roman" w:hAnsi="Times New Roman" w:cs="Times New Roman"/>
        </w:rPr>
        <w:t>As sanções referentes à execução do contrato são aquelas previstas no Termo de Referência.</w:t>
      </w:r>
      <w:r w:rsidRPr="00E468D1">
        <w:rPr>
          <w:rFonts w:ascii="Times New Roman" w:hAnsi="Times New Roman" w:cs="Times New Roman"/>
          <w:b/>
        </w:rPr>
        <w:t xml:space="preserve"> </w:t>
      </w:r>
    </w:p>
    <w:p w14:paraId="1F6E721E" w14:textId="77777777" w:rsidR="00C92DF2" w:rsidRPr="00E468D1" w:rsidRDefault="00C92DF2" w:rsidP="00C92DF2">
      <w:pPr>
        <w:numPr>
          <w:ilvl w:val="0"/>
          <w:numId w:val="50"/>
        </w:numPr>
        <w:spacing w:before="120" w:after="120" w:line="276" w:lineRule="auto"/>
        <w:ind w:left="0" w:firstLine="0"/>
        <w:jc w:val="both"/>
        <w:rPr>
          <w:rFonts w:ascii="Times New Roman" w:hAnsi="Times New Roman" w:cs="Times New Roman"/>
        </w:rPr>
      </w:pPr>
      <w:r w:rsidRPr="00E468D1">
        <w:rPr>
          <w:rFonts w:ascii="Times New Roman" w:hAnsi="Times New Roman" w:cs="Times New Roman"/>
          <w:b/>
        </w:rPr>
        <w:t>CLÁUSULA DÉCIMA SEGUNDA – RESCISÃO</w:t>
      </w:r>
    </w:p>
    <w:p w14:paraId="6B1CBDDD" w14:textId="77777777" w:rsidR="00C92DF2" w:rsidRPr="00E468D1" w:rsidRDefault="00C92DF2" w:rsidP="00C92DF2">
      <w:pPr>
        <w:numPr>
          <w:ilvl w:val="1"/>
          <w:numId w:val="50"/>
        </w:numPr>
        <w:spacing w:before="120" w:after="120" w:line="276" w:lineRule="auto"/>
        <w:ind w:left="425" w:firstLine="0"/>
        <w:jc w:val="both"/>
        <w:rPr>
          <w:rFonts w:ascii="Times New Roman" w:hAnsi="Times New Roman" w:cs="Times New Roman"/>
        </w:rPr>
      </w:pPr>
      <w:r w:rsidRPr="00E468D1">
        <w:rPr>
          <w:rFonts w:ascii="Times New Roman" w:hAnsi="Times New Roman" w:cs="Times New Roman"/>
        </w:rPr>
        <w:t>O presente Termo de Contrato poderá ser rescindido nas hipóteses previstas no art. 78 da Lei nº 8.666, de 1993, com as consequências indicadas no art. 80 da mesma Lei, sem prejuízo das sanções aplicáveis.</w:t>
      </w:r>
    </w:p>
    <w:p w14:paraId="48ACC6BD" w14:textId="77777777" w:rsidR="00C92DF2" w:rsidRPr="00E468D1" w:rsidRDefault="00C92DF2" w:rsidP="00C92DF2">
      <w:pPr>
        <w:numPr>
          <w:ilvl w:val="1"/>
          <w:numId w:val="50"/>
        </w:numPr>
        <w:spacing w:before="120" w:after="120" w:line="276" w:lineRule="auto"/>
        <w:ind w:left="425" w:firstLine="0"/>
        <w:jc w:val="both"/>
        <w:rPr>
          <w:rFonts w:ascii="Times New Roman" w:hAnsi="Times New Roman" w:cs="Times New Roman"/>
          <w:lang w:eastAsia="en-US"/>
        </w:rPr>
      </w:pPr>
      <w:r w:rsidRPr="00E468D1">
        <w:rPr>
          <w:rFonts w:ascii="Times New Roman" w:hAnsi="Times New Roman" w:cs="Times New Roman"/>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27511974" w14:textId="77777777" w:rsidR="00C92DF2" w:rsidRPr="00E468D1" w:rsidRDefault="00C92DF2" w:rsidP="00C92DF2">
      <w:pPr>
        <w:numPr>
          <w:ilvl w:val="1"/>
          <w:numId w:val="50"/>
        </w:numPr>
        <w:spacing w:before="120" w:after="120" w:line="276" w:lineRule="auto"/>
        <w:ind w:left="425" w:firstLine="0"/>
        <w:jc w:val="both"/>
        <w:rPr>
          <w:rFonts w:ascii="Times New Roman" w:hAnsi="Times New Roman" w:cs="Times New Roman"/>
        </w:rPr>
      </w:pPr>
      <w:r w:rsidRPr="00E468D1">
        <w:rPr>
          <w:rFonts w:ascii="Times New Roman" w:hAnsi="Times New Roman" w:cs="Times New Roman"/>
        </w:rPr>
        <w:t>Os casos de rescisão contratual serão formalmente motivados, assegurando-se à CONTRATADA o direito à prévia e ampla defesa.</w:t>
      </w:r>
    </w:p>
    <w:p w14:paraId="6D4A33FB" w14:textId="77777777" w:rsidR="00C92DF2" w:rsidRPr="00E468D1" w:rsidRDefault="00C92DF2" w:rsidP="00C92DF2">
      <w:pPr>
        <w:numPr>
          <w:ilvl w:val="1"/>
          <w:numId w:val="50"/>
        </w:numPr>
        <w:spacing w:before="120" w:after="120" w:line="276" w:lineRule="auto"/>
        <w:ind w:left="425" w:firstLine="0"/>
        <w:jc w:val="both"/>
        <w:rPr>
          <w:rFonts w:ascii="Times New Roman" w:hAnsi="Times New Roman" w:cs="Times New Roman"/>
        </w:rPr>
      </w:pPr>
      <w:r w:rsidRPr="00E468D1">
        <w:rPr>
          <w:rFonts w:ascii="Times New Roman" w:hAnsi="Times New Roman" w:cs="Times New Roman"/>
        </w:rPr>
        <w:t>A CONTRATADA reconhece os direitos da CONTRATANTE em caso de rescisão administrativa prevista no art. 77 da Lei nº 8.666, de 1993.</w:t>
      </w:r>
    </w:p>
    <w:p w14:paraId="52B910E7" w14:textId="77777777" w:rsidR="00C92DF2" w:rsidRPr="00E468D1" w:rsidRDefault="00C92DF2" w:rsidP="00C92DF2">
      <w:pPr>
        <w:numPr>
          <w:ilvl w:val="1"/>
          <w:numId w:val="50"/>
        </w:numPr>
        <w:spacing w:before="120" w:after="120" w:line="276" w:lineRule="auto"/>
        <w:ind w:left="425" w:firstLine="0"/>
        <w:jc w:val="both"/>
        <w:rPr>
          <w:rFonts w:ascii="Times New Roman" w:hAnsi="Times New Roman" w:cs="Times New Roman"/>
        </w:rPr>
      </w:pPr>
      <w:r w:rsidRPr="00E468D1">
        <w:rPr>
          <w:rFonts w:ascii="Times New Roman" w:hAnsi="Times New Roman" w:cs="Times New Roman"/>
        </w:rPr>
        <w:t>O termo de rescisão será precedido de Relatório indicativo dos seguintes aspectos, conforme o caso:</w:t>
      </w:r>
    </w:p>
    <w:p w14:paraId="20CA5D57" w14:textId="77777777" w:rsidR="00C92DF2" w:rsidRPr="00E468D1" w:rsidRDefault="00C92DF2" w:rsidP="00C92DF2">
      <w:pPr>
        <w:numPr>
          <w:ilvl w:val="2"/>
          <w:numId w:val="50"/>
        </w:numPr>
        <w:spacing w:before="120" w:after="120" w:line="276" w:lineRule="auto"/>
        <w:ind w:left="1134" w:firstLine="0"/>
        <w:jc w:val="both"/>
        <w:rPr>
          <w:rFonts w:ascii="Times New Roman" w:hAnsi="Times New Roman" w:cs="Times New Roman"/>
        </w:rPr>
      </w:pPr>
      <w:r w:rsidRPr="00E468D1">
        <w:rPr>
          <w:rFonts w:ascii="Times New Roman" w:hAnsi="Times New Roman" w:cs="Times New Roman"/>
        </w:rPr>
        <w:t>Balanço dos eventos contratuais já cumpridos ou parcialmente cumpridos;</w:t>
      </w:r>
    </w:p>
    <w:p w14:paraId="0E6B89E8" w14:textId="77777777" w:rsidR="00C92DF2" w:rsidRPr="00E468D1" w:rsidRDefault="00C92DF2" w:rsidP="00C92DF2">
      <w:pPr>
        <w:numPr>
          <w:ilvl w:val="2"/>
          <w:numId w:val="50"/>
        </w:numPr>
        <w:spacing w:before="120" w:after="120" w:line="276" w:lineRule="auto"/>
        <w:ind w:left="1134" w:firstLine="0"/>
        <w:jc w:val="both"/>
        <w:rPr>
          <w:rFonts w:ascii="Times New Roman" w:hAnsi="Times New Roman" w:cs="Times New Roman"/>
        </w:rPr>
      </w:pPr>
      <w:r w:rsidRPr="00E468D1">
        <w:rPr>
          <w:rFonts w:ascii="Times New Roman" w:hAnsi="Times New Roman" w:cs="Times New Roman"/>
        </w:rPr>
        <w:lastRenderedPageBreak/>
        <w:t>Relação dos pagamentos já efetuados e ainda devidos;</w:t>
      </w:r>
    </w:p>
    <w:p w14:paraId="4E963EB4" w14:textId="77777777" w:rsidR="00C92DF2" w:rsidRPr="00E468D1" w:rsidRDefault="00C92DF2" w:rsidP="00C92DF2">
      <w:pPr>
        <w:numPr>
          <w:ilvl w:val="2"/>
          <w:numId w:val="50"/>
        </w:numPr>
        <w:spacing w:before="120" w:after="120" w:line="276" w:lineRule="auto"/>
        <w:ind w:left="1134" w:firstLine="0"/>
        <w:jc w:val="both"/>
        <w:rPr>
          <w:rFonts w:ascii="Times New Roman" w:hAnsi="Times New Roman" w:cs="Times New Roman"/>
        </w:rPr>
      </w:pPr>
      <w:r w:rsidRPr="00E468D1">
        <w:rPr>
          <w:rFonts w:ascii="Times New Roman" w:hAnsi="Times New Roman" w:cs="Times New Roman"/>
        </w:rPr>
        <w:t>Indenizações e multas.</w:t>
      </w:r>
    </w:p>
    <w:p w14:paraId="74F06CC8" w14:textId="77777777" w:rsidR="00C92DF2" w:rsidRPr="00E468D1" w:rsidRDefault="00C92DF2" w:rsidP="00C92DF2">
      <w:pPr>
        <w:numPr>
          <w:ilvl w:val="0"/>
          <w:numId w:val="50"/>
        </w:numPr>
        <w:spacing w:before="120" w:after="120" w:line="276" w:lineRule="auto"/>
        <w:ind w:left="0" w:firstLine="0"/>
        <w:jc w:val="both"/>
        <w:rPr>
          <w:rFonts w:ascii="Times New Roman" w:hAnsi="Times New Roman" w:cs="Times New Roman"/>
          <w:b/>
        </w:rPr>
      </w:pPr>
      <w:r w:rsidRPr="00E468D1">
        <w:rPr>
          <w:rFonts w:ascii="Times New Roman" w:hAnsi="Times New Roman" w:cs="Times New Roman"/>
          <w:b/>
        </w:rPr>
        <w:t>CLÁUSULA DÉCIMA TERCEIRA – VEDAÇÕES</w:t>
      </w:r>
    </w:p>
    <w:p w14:paraId="468A3C5A" w14:textId="77777777" w:rsidR="00C92DF2" w:rsidRPr="00E468D1" w:rsidRDefault="00C92DF2" w:rsidP="00C92DF2">
      <w:pPr>
        <w:numPr>
          <w:ilvl w:val="1"/>
          <w:numId w:val="50"/>
        </w:numPr>
        <w:spacing w:before="120" w:after="120" w:line="276" w:lineRule="auto"/>
        <w:ind w:left="425" w:firstLine="0"/>
        <w:jc w:val="both"/>
        <w:rPr>
          <w:rFonts w:ascii="Times New Roman" w:hAnsi="Times New Roman" w:cs="Times New Roman"/>
        </w:rPr>
      </w:pPr>
      <w:r w:rsidRPr="00E468D1">
        <w:rPr>
          <w:rFonts w:ascii="Times New Roman" w:hAnsi="Times New Roman" w:cs="Times New Roman"/>
        </w:rPr>
        <w:t>É vedado à CONTRATADA:</w:t>
      </w:r>
    </w:p>
    <w:p w14:paraId="403A20BD" w14:textId="77777777" w:rsidR="00C92DF2" w:rsidRPr="00E468D1" w:rsidRDefault="00C92DF2" w:rsidP="00C92DF2">
      <w:pPr>
        <w:numPr>
          <w:ilvl w:val="2"/>
          <w:numId w:val="50"/>
        </w:numPr>
        <w:spacing w:before="120" w:after="120" w:line="276" w:lineRule="auto"/>
        <w:ind w:left="1134" w:firstLine="0"/>
        <w:jc w:val="both"/>
        <w:rPr>
          <w:rFonts w:ascii="Times New Roman" w:hAnsi="Times New Roman" w:cs="Times New Roman"/>
        </w:rPr>
      </w:pPr>
      <w:proofErr w:type="gramStart"/>
      <w:r w:rsidRPr="00E468D1">
        <w:rPr>
          <w:rFonts w:ascii="Times New Roman" w:hAnsi="Times New Roman" w:cs="Times New Roman"/>
        </w:rPr>
        <w:t>caucionar</w:t>
      </w:r>
      <w:proofErr w:type="gramEnd"/>
      <w:r w:rsidRPr="00E468D1">
        <w:rPr>
          <w:rFonts w:ascii="Times New Roman" w:hAnsi="Times New Roman" w:cs="Times New Roman"/>
        </w:rPr>
        <w:t xml:space="preserve"> ou utilizar este Termo de Contrato para qualquer operação financeira;</w:t>
      </w:r>
    </w:p>
    <w:p w14:paraId="1106B68C" w14:textId="77777777" w:rsidR="00C92DF2" w:rsidRPr="00E468D1" w:rsidRDefault="00C92DF2" w:rsidP="00C92DF2">
      <w:pPr>
        <w:numPr>
          <w:ilvl w:val="2"/>
          <w:numId w:val="50"/>
        </w:numPr>
        <w:spacing w:before="120" w:after="120" w:line="276" w:lineRule="auto"/>
        <w:ind w:left="1134" w:firstLine="0"/>
        <w:jc w:val="both"/>
        <w:rPr>
          <w:rFonts w:ascii="Times New Roman" w:hAnsi="Times New Roman" w:cs="Times New Roman"/>
        </w:rPr>
      </w:pPr>
      <w:proofErr w:type="gramStart"/>
      <w:r w:rsidRPr="00E468D1">
        <w:rPr>
          <w:rFonts w:ascii="Times New Roman" w:hAnsi="Times New Roman" w:cs="Times New Roman"/>
        </w:rPr>
        <w:t>interromper</w:t>
      </w:r>
      <w:proofErr w:type="gramEnd"/>
      <w:r w:rsidRPr="00E468D1">
        <w:rPr>
          <w:rFonts w:ascii="Times New Roman" w:hAnsi="Times New Roman" w:cs="Times New Roman"/>
        </w:rPr>
        <w:t xml:space="preserve"> a execução contratual sob alegação de inadimplemento por parte da CONTRATANTE, salvo nos casos previstos em lei.</w:t>
      </w:r>
    </w:p>
    <w:p w14:paraId="4995E210" w14:textId="77777777" w:rsidR="00C92DF2" w:rsidRPr="00E468D1" w:rsidRDefault="00C92DF2" w:rsidP="00C92DF2">
      <w:pPr>
        <w:numPr>
          <w:ilvl w:val="0"/>
          <w:numId w:val="50"/>
        </w:numPr>
        <w:spacing w:before="120" w:after="120" w:line="276" w:lineRule="auto"/>
        <w:ind w:left="0" w:firstLine="0"/>
        <w:jc w:val="both"/>
        <w:rPr>
          <w:rFonts w:ascii="Times New Roman" w:hAnsi="Times New Roman" w:cs="Times New Roman"/>
          <w:b/>
        </w:rPr>
      </w:pPr>
      <w:r w:rsidRPr="00E468D1">
        <w:rPr>
          <w:rFonts w:ascii="Times New Roman" w:hAnsi="Times New Roman" w:cs="Times New Roman"/>
          <w:b/>
        </w:rPr>
        <w:t>CLÁUSULA DÉCIMA QUARTA – DOS CASOS OMISSOS.</w:t>
      </w:r>
    </w:p>
    <w:p w14:paraId="160E6B6A" w14:textId="77777777" w:rsidR="00C92DF2" w:rsidRPr="00E468D1" w:rsidRDefault="00C92DF2" w:rsidP="00C92DF2">
      <w:pPr>
        <w:numPr>
          <w:ilvl w:val="1"/>
          <w:numId w:val="50"/>
        </w:numPr>
        <w:spacing w:before="120" w:after="120" w:line="276" w:lineRule="auto"/>
        <w:ind w:left="425" w:firstLine="0"/>
        <w:jc w:val="both"/>
        <w:rPr>
          <w:rFonts w:ascii="Times New Roman" w:hAnsi="Times New Roman" w:cs="Times New Roman"/>
        </w:rPr>
      </w:pPr>
      <w:r w:rsidRPr="00E468D1">
        <w:rPr>
          <w:rFonts w:ascii="Times New Roman" w:hAnsi="Times New Roman" w:cs="Times New Roman"/>
        </w:rPr>
        <w:t>Os casos omissos serão decididos pela CONTRATANTE, segundo as disposições contidas na Lei nº 8.666, de 1993, na Lei nº 10.520, de 2002 e demais normas federais de licitações e contratos administrativos e, subsidiariamente, segundo as disposições contidas na Lei nº 8.078, de 1990 - Código de Defesa do Consumidor - e normas e princípios gerais dos contratos.</w:t>
      </w:r>
    </w:p>
    <w:p w14:paraId="423B6EB1" w14:textId="77777777" w:rsidR="00C92DF2" w:rsidRPr="00E468D1" w:rsidRDefault="00C92DF2" w:rsidP="00C92DF2">
      <w:pPr>
        <w:numPr>
          <w:ilvl w:val="0"/>
          <w:numId w:val="50"/>
        </w:numPr>
        <w:spacing w:before="120" w:after="120" w:line="276" w:lineRule="auto"/>
        <w:ind w:left="0" w:firstLine="0"/>
        <w:jc w:val="both"/>
        <w:rPr>
          <w:rFonts w:ascii="Times New Roman" w:hAnsi="Times New Roman" w:cs="Times New Roman"/>
        </w:rPr>
      </w:pPr>
      <w:r w:rsidRPr="00E468D1">
        <w:rPr>
          <w:rFonts w:ascii="Times New Roman" w:hAnsi="Times New Roman" w:cs="Times New Roman"/>
          <w:b/>
        </w:rPr>
        <w:t>CLÁUSULA DÉCIMA QUINTA – PUBLICAÇÃO</w:t>
      </w:r>
    </w:p>
    <w:p w14:paraId="7D124414" w14:textId="77777777" w:rsidR="00C92DF2" w:rsidRPr="00E468D1" w:rsidRDefault="00C92DF2" w:rsidP="00C92DF2">
      <w:pPr>
        <w:numPr>
          <w:ilvl w:val="1"/>
          <w:numId w:val="50"/>
        </w:numPr>
        <w:spacing w:before="120" w:after="120" w:line="276" w:lineRule="auto"/>
        <w:ind w:left="425" w:firstLine="0"/>
        <w:jc w:val="both"/>
        <w:rPr>
          <w:rFonts w:ascii="Times New Roman" w:hAnsi="Times New Roman" w:cs="Times New Roman"/>
        </w:rPr>
      </w:pPr>
      <w:r w:rsidRPr="00E468D1">
        <w:rPr>
          <w:rFonts w:ascii="Times New Roman" w:hAnsi="Times New Roman" w:cs="Times New Roman"/>
        </w:rPr>
        <w:t>Incumbirá à CONTRATANTE providenciar a publicação deste instrumento, por extrato, no Diário Oficial da União, no prazo previsto na Lei nº 8.666, de 1993.</w:t>
      </w:r>
    </w:p>
    <w:p w14:paraId="40CAB3EB" w14:textId="77777777" w:rsidR="00C92DF2" w:rsidRPr="00E468D1" w:rsidRDefault="00C92DF2" w:rsidP="00C92DF2">
      <w:pPr>
        <w:numPr>
          <w:ilvl w:val="0"/>
          <w:numId w:val="50"/>
        </w:numPr>
        <w:spacing w:before="120" w:after="120" w:line="276" w:lineRule="auto"/>
        <w:ind w:left="0" w:firstLine="0"/>
        <w:jc w:val="both"/>
        <w:rPr>
          <w:rFonts w:ascii="Times New Roman" w:hAnsi="Times New Roman" w:cs="Times New Roman"/>
        </w:rPr>
      </w:pPr>
      <w:r w:rsidRPr="00E468D1">
        <w:rPr>
          <w:rFonts w:ascii="Times New Roman" w:hAnsi="Times New Roman" w:cs="Times New Roman"/>
          <w:b/>
        </w:rPr>
        <w:t>CLÁUSULA DÉCIMA SEXTA – FORO</w:t>
      </w:r>
    </w:p>
    <w:p w14:paraId="3B651391" w14:textId="77777777" w:rsidR="00C92DF2" w:rsidRPr="00E468D1" w:rsidRDefault="00C92DF2" w:rsidP="00C92DF2">
      <w:pPr>
        <w:numPr>
          <w:ilvl w:val="1"/>
          <w:numId w:val="50"/>
        </w:numPr>
        <w:spacing w:before="120" w:after="120" w:line="276" w:lineRule="auto"/>
        <w:ind w:left="425" w:firstLine="0"/>
        <w:jc w:val="both"/>
        <w:rPr>
          <w:rFonts w:ascii="Times New Roman" w:hAnsi="Times New Roman" w:cs="Times New Roman"/>
        </w:rPr>
      </w:pPr>
      <w:r w:rsidRPr="00E468D1">
        <w:rPr>
          <w:rFonts w:ascii="Times New Roman" w:hAnsi="Times New Roman" w:cs="Times New Roman"/>
        </w:rPr>
        <w:t xml:space="preserve">O Foro para solucionar os litígios que decorrerem da execução deste Termo de Contrato será o da </w:t>
      </w:r>
      <w:r w:rsidRPr="00E468D1">
        <w:rPr>
          <w:rFonts w:ascii="Times New Roman" w:hAnsi="Times New Roman" w:cs="Times New Roman"/>
          <w:color w:val="000000"/>
        </w:rPr>
        <w:t>Seção Judiciária</w:t>
      </w:r>
      <w:r w:rsidRPr="00E468D1">
        <w:rPr>
          <w:rFonts w:ascii="Times New Roman" w:hAnsi="Times New Roman" w:cs="Times New Roman"/>
          <w:color w:val="FF0000"/>
        </w:rPr>
        <w:t xml:space="preserve"> </w:t>
      </w:r>
      <w:r w:rsidRPr="00E468D1">
        <w:rPr>
          <w:rFonts w:ascii="Times New Roman" w:hAnsi="Times New Roman" w:cs="Times New Roman"/>
          <w:color w:val="000000"/>
        </w:rPr>
        <w:t>de</w:t>
      </w:r>
      <w:r w:rsidRPr="00E468D1">
        <w:rPr>
          <w:rFonts w:ascii="Times New Roman" w:hAnsi="Times New Roman" w:cs="Times New Roman"/>
          <w:color w:val="FF0000"/>
        </w:rPr>
        <w:t xml:space="preserve"> </w:t>
      </w:r>
      <w:ins w:id="43" w:author="Claudinete Tavares Firmino" w:date="2015-07-08T13:25:00Z">
        <w:r w:rsidRPr="00E468D1">
          <w:rPr>
            <w:rFonts w:ascii="Times New Roman" w:hAnsi="Times New Roman" w:cs="Times New Roman"/>
          </w:rPr>
          <w:t>Brasília</w:t>
        </w:r>
      </w:ins>
      <w:r w:rsidRPr="00E468D1">
        <w:rPr>
          <w:rFonts w:ascii="Times New Roman" w:hAnsi="Times New Roman" w:cs="Times New Roman"/>
        </w:rPr>
        <w:t xml:space="preserve"> - Justiça Federal.</w:t>
      </w:r>
    </w:p>
    <w:p w14:paraId="2FAC694F" w14:textId="77777777" w:rsidR="00C92DF2" w:rsidRPr="00E468D1" w:rsidRDefault="00C92DF2" w:rsidP="00C92DF2">
      <w:pPr>
        <w:spacing w:after="120" w:line="360" w:lineRule="auto"/>
        <w:ind w:right="-15" w:firstLine="540"/>
        <w:jc w:val="both"/>
        <w:rPr>
          <w:rFonts w:ascii="Times New Roman" w:hAnsi="Times New Roman" w:cs="Times New Roman"/>
        </w:rPr>
      </w:pPr>
    </w:p>
    <w:p w14:paraId="0450C80E" w14:textId="78CB65BB" w:rsidR="00C92DF2" w:rsidRPr="00E468D1" w:rsidRDefault="00C92DF2" w:rsidP="00C92DF2">
      <w:pPr>
        <w:spacing w:before="120" w:after="120" w:line="276" w:lineRule="auto"/>
        <w:jc w:val="both"/>
        <w:rPr>
          <w:rFonts w:ascii="Times New Roman" w:hAnsi="Times New Roman" w:cs="Times New Roman"/>
        </w:rPr>
      </w:pPr>
      <w:r w:rsidRPr="00E468D1">
        <w:rPr>
          <w:rFonts w:ascii="Times New Roman" w:hAnsi="Times New Roman" w:cs="Times New Roman"/>
        </w:rPr>
        <w:t xml:space="preserve">Para firmeza e validade do pactuado, o presente Termo de Contrato foi lavrado em </w:t>
      </w:r>
      <w:r w:rsidR="000B540D">
        <w:rPr>
          <w:rFonts w:ascii="Times New Roman" w:hAnsi="Times New Roman" w:cs="Times New Roman"/>
        </w:rPr>
        <w:t>03 (três)</w:t>
      </w:r>
      <w:r w:rsidRPr="00E468D1">
        <w:rPr>
          <w:rFonts w:ascii="Times New Roman" w:hAnsi="Times New Roman" w:cs="Times New Roman"/>
        </w:rPr>
        <w:t xml:space="preserve"> vias de igual teor, que, depois de lido e achado em ordem, vai assinado pelos contraentes. </w:t>
      </w:r>
    </w:p>
    <w:p w14:paraId="2A177816" w14:textId="6C208B76" w:rsidR="00C92DF2" w:rsidRPr="00E468D1" w:rsidRDefault="00C92DF2" w:rsidP="000B540D">
      <w:pPr>
        <w:spacing w:after="120" w:line="360" w:lineRule="auto"/>
        <w:ind w:right="-15"/>
        <w:jc w:val="right"/>
        <w:rPr>
          <w:rFonts w:ascii="Times New Roman" w:hAnsi="Times New Roman" w:cs="Times New Roman"/>
        </w:rPr>
      </w:pPr>
      <w:r w:rsidRPr="00E468D1">
        <w:rPr>
          <w:rFonts w:ascii="Times New Roman" w:hAnsi="Times New Roman" w:cs="Times New Roman"/>
        </w:rPr>
        <w:t xml:space="preserve">...........................................,  .......... </w:t>
      </w:r>
      <w:proofErr w:type="gramStart"/>
      <w:r w:rsidRPr="00E468D1">
        <w:rPr>
          <w:rFonts w:ascii="Times New Roman" w:hAnsi="Times New Roman" w:cs="Times New Roman"/>
        </w:rPr>
        <w:t>de</w:t>
      </w:r>
      <w:proofErr w:type="gramEnd"/>
      <w:r w:rsidRPr="00E468D1">
        <w:rPr>
          <w:rFonts w:ascii="Times New Roman" w:hAnsi="Times New Roman" w:cs="Times New Roman"/>
        </w:rPr>
        <w:t>.......................................... de 20</w:t>
      </w:r>
      <w:r w:rsidR="000B540D">
        <w:rPr>
          <w:rFonts w:ascii="Times New Roman" w:hAnsi="Times New Roman" w:cs="Times New Roman"/>
        </w:rPr>
        <w:t>16</w:t>
      </w:r>
    </w:p>
    <w:p w14:paraId="6166A3E8" w14:textId="77777777" w:rsidR="00C92DF2" w:rsidRPr="00E468D1" w:rsidRDefault="00C92DF2" w:rsidP="00C92DF2">
      <w:pPr>
        <w:spacing w:after="120"/>
        <w:jc w:val="both"/>
        <w:rPr>
          <w:rFonts w:ascii="Times New Roman" w:hAnsi="Times New Roman" w:cs="Times New Roman"/>
          <w:bCs/>
        </w:rPr>
      </w:pPr>
    </w:p>
    <w:p w14:paraId="39AAD2CC" w14:textId="77777777" w:rsidR="00C92DF2" w:rsidRPr="00E468D1" w:rsidRDefault="00C92DF2" w:rsidP="00C92DF2">
      <w:pPr>
        <w:spacing w:after="120"/>
        <w:jc w:val="center"/>
        <w:rPr>
          <w:rFonts w:ascii="Times New Roman" w:hAnsi="Times New Roman" w:cs="Times New Roman"/>
          <w:bCs/>
        </w:rPr>
      </w:pPr>
      <w:r w:rsidRPr="00E468D1">
        <w:rPr>
          <w:rFonts w:ascii="Times New Roman" w:hAnsi="Times New Roman" w:cs="Times New Roman"/>
          <w:bCs/>
        </w:rPr>
        <w:t>_________________________</w:t>
      </w:r>
    </w:p>
    <w:p w14:paraId="6965BBF1" w14:textId="77777777" w:rsidR="00C92DF2" w:rsidRPr="00E468D1" w:rsidRDefault="00C92DF2" w:rsidP="00C92DF2">
      <w:pPr>
        <w:spacing w:after="120"/>
        <w:jc w:val="center"/>
        <w:rPr>
          <w:rFonts w:ascii="Times New Roman" w:hAnsi="Times New Roman" w:cs="Times New Roman"/>
          <w:bCs/>
        </w:rPr>
      </w:pPr>
      <w:r w:rsidRPr="00E468D1">
        <w:rPr>
          <w:rFonts w:ascii="Times New Roman" w:hAnsi="Times New Roman" w:cs="Times New Roman"/>
          <w:bCs/>
        </w:rPr>
        <w:t>Responsável legal da CONTRATANTE</w:t>
      </w:r>
    </w:p>
    <w:p w14:paraId="7EE7F299" w14:textId="77777777" w:rsidR="00C92DF2" w:rsidRPr="00E468D1" w:rsidRDefault="00C92DF2" w:rsidP="00C92DF2">
      <w:pPr>
        <w:spacing w:after="120"/>
        <w:jc w:val="center"/>
        <w:rPr>
          <w:rFonts w:ascii="Times New Roman" w:hAnsi="Times New Roman" w:cs="Times New Roman"/>
        </w:rPr>
      </w:pPr>
      <w:r w:rsidRPr="00E468D1">
        <w:rPr>
          <w:rFonts w:ascii="Times New Roman" w:hAnsi="Times New Roman" w:cs="Times New Roman"/>
        </w:rPr>
        <w:t>_________________________</w:t>
      </w:r>
    </w:p>
    <w:p w14:paraId="2352E6EC" w14:textId="77777777" w:rsidR="00C92DF2" w:rsidRPr="00E468D1" w:rsidRDefault="00C92DF2" w:rsidP="00C92DF2">
      <w:pPr>
        <w:spacing w:after="120"/>
        <w:jc w:val="center"/>
        <w:rPr>
          <w:rFonts w:ascii="Times New Roman" w:hAnsi="Times New Roman" w:cs="Times New Roman"/>
        </w:rPr>
      </w:pPr>
      <w:r w:rsidRPr="00E468D1">
        <w:rPr>
          <w:rFonts w:ascii="Times New Roman" w:hAnsi="Times New Roman" w:cs="Times New Roman"/>
        </w:rPr>
        <w:t>Responsável legal da CONTRATADA</w:t>
      </w:r>
    </w:p>
    <w:p w14:paraId="3E71B1A5" w14:textId="77777777" w:rsidR="00C92DF2" w:rsidRPr="00E468D1" w:rsidRDefault="00C92DF2" w:rsidP="00C92DF2">
      <w:pPr>
        <w:spacing w:after="120"/>
        <w:jc w:val="both"/>
        <w:rPr>
          <w:rFonts w:ascii="Times New Roman" w:hAnsi="Times New Roman" w:cs="Times New Roman"/>
        </w:rPr>
      </w:pPr>
    </w:p>
    <w:p w14:paraId="2AB8CC7A" w14:textId="77777777" w:rsidR="00C92DF2" w:rsidRPr="00E468D1" w:rsidRDefault="00C92DF2" w:rsidP="00C92DF2">
      <w:pPr>
        <w:spacing w:after="120"/>
        <w:jc w:val="both"/>
        <w:rPr>
          <w:rFonts w:ascii="Times New Roman" w:hAnsi="Times New Roman" w:cs="Times New Roman"/>
        </w:rPr>
      </w:pPr>
    </w:p>
    <w:p w14:paraId="0E892D61" w14:textId="77777777" w:rsidR="00C92DF2" w:rsidRPr="00E468D1" w:rsidRDefault="00C92DF2" w:rsidP="00C92DF2">
      <w:pPr>
        <w:spacing w:after="120"/>
        <w:jc w:val="both"/>
        <w:rPr>
          <w:rFonts w:ascii="Times New Roman" w:hAnsi="Times New Roman" w:cs="Times New Roman"/>
        </w:rPr>
      </w:pPr>
    </w:p>
    <w:p w14:paraId="40C48E2E" w14:textId="77777777" w:rsidR="00C92DF2" w:rsidRPr="00E468D1" w:rsidRDefault="00C92DF2" w:rsidP="007A2872">
      <w:pPr>
        <w:rPr>
          <w:rFonts w:ascii="Times New Roman" w:hAnsi="Times New Roman" w:cs="Times New Roman"/>
          <w:b/>
        </w:rPr>
      </w:pPr>
    </w:p>
    <w:sectPr w:rsidR="00C92DF2" w:rsidRPr="00E468D1" w:rsidSect="002A32D1">
      <w:headerReference w:type="default" r:id="rId17"/>
      <w:pgSz w:w="11906" w:h="16838"/>
      <w:pgMar w:top="1418" w:right="1134" w:bottom="1418" w:left="1701"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4BB6BD" w14:textId="77777777" w:rsidR="00E27977" w:rsidRDefault="00E27977">
      <w:r>
        <w:separator/>
      </w:r>
    </w:p>
  </w:endnote>
  <w:endnote w:type="continuationSeparator" w:id="0">
    <w:p w14:paraId="2EF78A01" w14:textId="77777777" w:rsidR="00E27977" w:rsidRDefault="00E27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DejaVu Sans"/>
    <w:charset w:val="00"/>
    <w:family w:val="swiss"/>
    <w:pitch w:val="variable"/>
    <w:sig w:usb0="00000003"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Zurich BT">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254640" w14:textId="77777777" w:rsidR="00E27977" w:rsidRDefault="00E27977">
      <w:r>
        <w:separator/>
      </w:r>
    </w:p>
  </w:footnote>
  <w:footnote w:type="continuationSeparator" w:id="0">
    <w:p w14:paraId="5E796C54" w14:textId="77777777" w:rsidR="00E27977" w:rsidRDefault="00E279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2E0AC6" w14:textId="32F0D758" w:rsidR="00E27977" w:rsidRDefault="00E27977" w:rsidP="002A32D1">
    <w:pPr>
      <w:pStyle w:val="Cabealho"/>
      <w:jc w:val="center"/>
    </w:pPr>
    <w:r>
      <w:rPr>
        <w:rFonts w:ascii="Arial" w:hAnsi="Arial" w:cs="Arial"/>
        <w:b/>
        <w:noProof/>
      </w:rPr>
      <w:drawing>
        <wp:inline distT="0" distB="0" distL="0" distR="0" wp14:anchorId="799756B3" wp14:editId="3DE61C78">
          <wp:extent cx="723014" cy="723014"/>
          <wp:effectExtent l="0" t="0" r="1270" b="127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grayscl/>
                  </a:blip>
                  <a:srcRect/>
                  <a:stretch>
                    <a:fillRect/>
                  </a:stretch>
                </pic:blipFill>
                <pic:spPr bwMode="auto">
                  <a:xfrm>
                    <a:off x="0" y="0"/>
                    <a:ext cx="723900" cy="723900"/>
                  </a:xfrm>
                  <a:prstGeom prst="rect">
                    <a:avLst/>
                  </a:prstGeom>
                  <a:solidFill>
                    <a:srgbClr val="FFFFFF"/>
                  </a:solidFill>
                  <a:ln w="9525">
                    <a:noFill/>
                    <a:miter lim="800000"/>
                    <a:headEnd/>
                    <a:tailEnd/>
                  </a:ln>
                </pic:spPr>
              </pic:pic>
            </a:graphicData>
          </a:graphic>
        </wp:inline>
      </w:drawing>
    </w:r>
  </w:p>
  <w:p w14:paraId="2576245C" w14:textId="77777777" w:rsidR="00E27977" w:rsidRPr="002A32D1" w:rsidRDefault="00E27977" w:rsidP="002A32D1">
    <w:pPr>
      <w:pStyle w:val="Cabealho"/>
      <w:jc w:val="center"/>
      <w:rPr>
        <w:rFonts w:ascii="Times New Roman" w:hAnsi="Times New Roman" w:cs="Times New Roman"/>
        <w:b/>
        <w:sz w:val="20"/>
        <w:szCs w:val="20"/>
      </w:rPr>
    </w:pPr>
    <w:r w:rsidRPr="002A32D1">
      <w:rPr>
        <w:rFonts w:ascii="Times New Roman" w:hAnsi="Times New Roman" w:cs="Times New Roman"/>
        <w:b/>
        <w:sz w:val="20"/>
        <w:szCs w:val="20"/>
      </w:rPr>
      <w:t>SERVIÇO PÚBLICO FEDERAL</w:t>
    </w:r>
  </w:p>
  <w:p w14:paraId="405DB683" w14:textId="77777777" w:rsidR="00E27977" w:rsidRPr="002A32D1" w:rsidRDefault="00E27977" w:rsidP="002A32D1">
    <w:pPr>
      <w:pStyle w:val="Cabealho"/>
      <w:jc w:val="center"/>
      <w:rPr>
        <w:rFonts w:ascii="Times New Roman" w:hAnsi="Times New Roman" w:cs="Times New Roman"/>
        <w:b/>
        <w:sz w:val="20"/>
        <w:szCs w:val="20"/>
      </w:rPr>
    </w:pPr>
    <w:r w:rsidRPr="002A32D1">
      <w:rPr>
        <w:rFonts w:ascii="Times New Roman" w:hAnsi="Times New Roman" w:cs="Times New Roman"/>
        <w:b/>
        <w:sz w:val="20"/>
        <w:szCs w:val="20"/>
      </w:rPr>
      <w:t>MJ – DEPARTAMENTO DE POLÍCIA FEDERAL</w:t>
    </w:r>
  </w:p>
  <w:p w14:paraId="662F984E" w14:textId="77777777" w:rsidR="00E27977" w:rsidRPr="002A32D1" w:rsidRDefault="00E27977" w:rsidP="002A32D1">
    <w:pPr>
      <w:pStyle w:val="Cabealho"/>
      <w:jc w:val="center"/>
      <w:rPr>
        <w:rFonts w:ascii="Times New Roman" w:hAnsi="Times New Roman" w:cs="Times New Roman"/>
        <w:b/>
        <w:sz w:val="20"/>
        <w:szCs w:val="20"/>
      </w:rPr>
    </w:pPr>
    <w:r w:rsidRPr="002A32D1">
      <w:rPr>
        <w:rFonts w:ascii="Times New Roman" w:hAnsi="Times New Roman" w:cs="Times New Roman"/>
        <w:b/>
        <w:sz w:val="20"/>
        <w:szCs w:val="20"/>
      </w:rPr>
      <w:t>DIRETORIA TÉCNICO-CIENTÍFICA</w:t>
    </w:r>
  </w:p>
  <w:p w14:paraId="4AF2C493" w14:textId="77777777" w:rsidR="00E27977" w:rsidRPr="002A32D1" w:rsidRDefault="00E27977" w:rsidP="002A32D1">
    <w:pPr>
      <w:pStyle w:val="Cabealho"/>
      <w:jc w:val="center"/>
      <w:rPr>
        <w:rFonts w:ascii="Times New Roman" w:hAnsi="Times New Roman" w:cs="Times New Roman"/>
        <w:sz w:val="20"/>
        <w:szCs w:val="20"/>
      </w:rPr>
    </w:pPr>
    <w:r w:rsidRPr="002A32D1">
      <w:rPr>
        <w:rFonts w:ascii="Times New Roman" w:hAnsi="Times New Roman" w:cs="Times New Roman"/>
        <w:b/>
        <w:sz w:val="20"/>
        <w:szCs w:val="20"/>
      </w:rPr>
      <w:t>SERVIÇO DE LOGÍSTICA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F4626D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A8E349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81E50C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318BEE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F0E7F7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E202590"/>
    <w:multiLevelType w:val="multilevel"/>
    <w:tmpl w:val="904E6C7E"/>
    <w:lvl w:ilvl="0">
      <w:start w:val="16"/>
      <w:numFmt w:val="decimal"/>
      <w:lvlText w:val="%1"/>
      <w:lvlJc w:val="left"/>
      <w:pPr>
        <w:ind w:left="390" w:hanging="390"/>
      </w:pPr>
      <w:rPr>
        <w:rFonts w:hint="default"/>
      </w:rPr>
    </w:lvl>
    <w:lvl w:ilvl="1">
      <w:start w:val="3"/>
      <w:numFmt w:val="decimal"/>
      <w:lvlText w:val="%1.%2"/>
      <w:lvlJc w:val="left"/>
      <w:pPr>
        <w:ind w:left="1470" w:hanging="39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3" w15:restartNumberingAfterBreak="0">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147F7AC6"/>
    <w:multiLevelType w:val="multilevel"/>
    <w:tmpl w:val="32BA8E96"/>
    <w:styleLink w:val="Estilo2"/>
    <w:lvl w:ilvl="0">
      <w:start w:val="15"/>
      <w:numFmt w:val="decimal"/>
      <w:lvlText w:val="%1"/>
      <w:lvlJc w:val="left"/>
      <w:pPr>
        <w:ind w:left="390" w:hanging="390"/>
      </w:pPr>
      <w:rPr>
        <w:rFonts w:hint="default"/>
        <w:b w:val="0"/>
      </w:rPr>
    </w:lvl>
    <w:lvl w:ilvl="1">
      <w:start w:val="2"/>
      <w:numFmt w:val="decimal"/>
      <w:lvlText w:val="%1.%2"/>
      <w:lvlJc w:val="left"/>
      <w:pPr>
        <w:ind w:left="957" w:hanging="39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15" w15:restartNumberingAfterBreak="0">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6" w15:restartNumberingAfterBreak="0">
    <w:nsid w:val="1D5C100D"/>
    <w:multiLevelType w:val="multilevel"/>
    <w:tmpl w:val="091CC692"/>
    <w:lvl w:ilvl="0">
      <w:start w:val="1"/>
      <w:numFmt w:val="decimal"/>
      <w:lvlText w:val="%1."/>
      <w:lvlJc w:val="left"/>
      <w:pPr>
        <w:ind w:left="360" w:hanging="360"/>
      </w:pPr>
      <w:rPr>
        <w:b/>
      </w:rPr>
    </w:lvl>
    <w:lvl w:ilvl="1">
      <w:start w:val="1"/>
      <w:numFmt w:val="decimal"/>
      <w:lvlText w:val="%1.%2."/>
      <w:lvlJc w:val="left"/>
      <w:pPr>
        <w:ind w:left="716" w:hanging="432"/>
      </w:pPr>
      <w:rPr>
        <w:b w:val="0"/>
        <w:i w:val="0"/>
        <w:color w:val="auto"/>
      </w:rPr>
    </w:lvl>
    <w:lvl w:ilvl="2">
      <w:start w:val="1"/>
      <w:numFmt w:val="decimal"/>
      <w:lvlText w:val="%1.%2.%3."/>
      <w:lvlJc w:val="left"/>
      <w:pPr>
        <w:ind w:left="1355" w:hanging="504"/>
      </w:pPr>
      <w:rPr>
        <w:b w:val="0"/>
        <w:strike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DD05BD4"/>
    <w:multiLevelType w:val="multilevel"/>
    <w:tmpl w:val="393AF724"/>
    <w:styleLink w:val="Estilo4"/>
    <w:lvl w:ilvl="0">
      <w:start w:val="16"/>
      <w:numFmt w:val="decimal"/>
      <w:lvlText w:val="%1"/>
      <w:lvlJc w:val="left"/>
      <w:pPr>
        <w:ind w:left="390" w:hanging="390"/>
      </w:pPr>
      <w:rPr>
        <w:rFonts w:hint="default"/>
        <w:color w:val="auto"/>
      </w:rPr>
    </w:lvl>
    <w:lvl w:ilvl="1">
      <w:start w:val="1"/>
      <w:numFmt w:val="decimal"/>
      <w:lvlText w:val="%1.%2"/>
      <w:lvlJc w:val="left"/>
      <w:pPr>
        <w:ind w:left="1383" w:hanging="390"/>
      </w:pPr>
      <w:rPr>
        <w:rFonts w:hint="default"/>
        <w:b w:val="0"/>
        <w:color w:val="auto"/>
      </w:rPr>
    </w:lvl>
    <w:lvl w:ilvl="2">
      <w:start w:val="1"/>
      <w:numFmt w:val="decimal"/>
      <w:lvlText w:val="%1.%2.%3"/>
      <w:lvlJc w:val="left"/>
      <w:pPr>
        <w:ind w:left="2564" w:hanging="720"/>
      </w:pPr>
      <w:rPr>
        <w:rFonts w:hint="default"/>
        <w:color w:val="auto"/>
      </w:rPr>
    </w:lvl>
    <w:lvl w:ilvl="3">
      <w:start w:val="1"/>
      <w:numFmt w:val="decimal"/>
      <w:lvlText w:val="%1.%2.%3.%4"/>
      <w:lvlJc w:val="left"/>
      <w:pPr>
        <w:ind w:left="2835" w:hanging="720"/>
      </w:pPr>
      <w:rPr>
        <w:rFonts w:hint="default"/>
        <w:color w:val="auto"/>
      </w:rPr>
    </w:lvl>
    <w:lvl w:ilvl="4">
      <w:start w:val="1"/>
      <w:numFmt w:val="decimal"/>
      <w:lvlText w:val="%1.%2.%3.%4.%5"/>
      <w:lvlJc w:val="left"/>
      <w:pPr>
        <w:ind w:left="3900" w:hanging="1080"/>
      </w:pPr>
      <w:rPr>
        <w:rFonts w:hint="default"/>
        <w:color w:val="auto"/>
      </w:rPr>
    </w:lvl>
    <w:lvl w:ilvl="5">
      <w:start w:val="1"/>
      <w:numFmt w:val="decimal"/>
      <w:lvlText w:val="%1.%2.%3.%4.%5.%6"/>
      <w:lvlJc w:val="left"/>
      <w:pPr>
        <w:ind w:left="4605" w:hanging="1080"/>
      </w:pPr>
      <w:rPr>
        <w:rFonts w:hint="default"/>
        <w:color w:val="auto"/>
      </w:rPr>
    </w:lvl>
    <w:lvl w:ilvl="6">
      <w:start w:val="1"/>
      <w:numFmt w:val="decimal"/>
      <w:lvlText w:val="%1.%2.%3.%4.%5.%6.%7"/>
      <w:lvlJc w:val="left"/>
      <w:pPr>
        <w:ind w:left="5670" w:hanging="1440"/>
      </w:pPr>
      <w:rPr>
        <w:rFonts w:hint="default"/>
        <w:color w:val="auto"/>
      </w:rPr>
    </w:lvl>
    <w:lvl w:ilvl="7">
      <w:start w:val="1"/>
      <w:numFmt w:val="decimal"/>
      <w:lvlText w:val="%1.%2.%3.%4.%5.%6.%7.%8"/>
      <w:lvlJc w:val="left"/>
      <w:pPr>
        <w:ind w:left="6375" w:hanging="1440"/>
      </w:pPr>
      <w:rPr>
        <w:rFonts w:hint="default"/>
        <w:color w:val="auto"/>
      </w:rPr>
    </w:lvl>
    <w:lvl w:ilvl="8">
      <w:start w:val="1"/>
      <w:numFmt w:val="decimal"/>
      <w:lvlText w:val="%1.%2.%3.%4.%5.%6.%7.%8.%9"/>
      <w:lvlJc w:val="left"/>
      <w:pPr>
        <w:ind w:left="7440" w:hanging="1800"/>
      </w:pPr>
      <w:rPr>
        <w:rFonts w:hint="default"/>
        <w:color w:val="auto"/>
      </w:rPr>
    </w:lvl>
  </w:abstractNum>
  <w:abstractNum w:abstractNumId="18" w15:restartNumberingAfterBreak="0">
    <w:nsid w:val="23FA799C"/>
    <w:multiLevelType w:val="multilevel"/>
    <w:tmpl w:val="A24824A6"/>
    <w:lvl w:ilvl="0">
      <w:start w:val="7"/>
      <w:numFmt w:val="decimal"/>
      <w:lvlText w:val="%1."/>
      <w:lvlJc w:val="left"/>
      <w:pPr>
        <w:ind w:left="360" w:hanging="360"/>
      </w:pPr>
      <w:rPr>
        <w:rFonts w:hint="default"/>
      </w:rPr>
    </w:lvl>
    <w:lvl w:ilvl="1">
      <w:start w:val="5"/>
      <w:numFmt w:val="decimal"/>
      <w:lvlText w:val="%1.%2."/>
      <w:lvlJc w:val="left"/>
      <w:pPr>
        <w:ind w:left="43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74D7B31"/>
    <w:multiLevelType w:val="multilevel"/>
    <w:tmpl w:val="A340802E"/>
    <w:lvl w:ilvl="0">
      <w:start w:val="12"/>
      <w:numFmt w:val="decimal"/>
      <w:lvlText w:val="%1."/>
      <w:lvlJc w:val="left"/>
      <w:pPr>
        <w:ind w:left="480" w:hanging="48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20" w15:restartNumberingAfterBreak="0">
    <w:nsid w:val="2782557C"/>
    <w:multiLevelType w:val="multilevel"/>
    <w:tmpl w:val="B7D88752"/>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4.%3."/>
      <w:lvlJc w:val="left"/>
      <w:pPr>
        <w:ind w:left="720" w:hanging="720"/>
      </w:pPr>
      <w:rPr>
        <w:rFonts w:hint="default"/>
        <w:b w:val="0"/>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1" w15:restartNumberingAfterBreak="0">
    <w:nsid w:val="2EB80236"/>
    <w:multiLevelType w:val="multilevel"/>
    <w:tmpl w:val="1F6E0EDE"/>
    <w:lvl w:ilvl="0">
      <w:start w:val="16"/>
      <w:numFmt w:val="decimal"/>
      <w:lvlText w:val="%1"/>
      <w:lvlJc w:val="left"/>
      <w:pPr>
        <w:ind w:left="390" w:hanging="390"/>
      </w:pPr>
      <w:rPr>
        <w:rFonts w:hint="default"/>
      </w:rPr>
    </w:lvl>
    <w:lvl w:ilvl="1">
      <w:start w:val="5"/>
      <w:numFmt w:val="decimal"/>
      <w:lvlText w:val="%1.%2"/>
      <w:lvlJc w:val="left"/>
      <w:pPr>
        <w:ind w:left="957" w:hanging="39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15:restartNumberingAfterBreak="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15:restartNumberingAfterBreak="0">
    <w:nsid w:val="32ED5D47"/>
    <w:multiLevelType w:val="multilevel"/>
    <w:tmpl w:val="B99625B8"/>
    <w:styleLink w:val="Estilo3"/>
    <w:lvl w:ilvl="0">
      <w:start w:val="15"/>
      <w:numFmt w:val="decimal"/>
      <w:lvlText w:val="%1"/>
      <w:lvlJc w:val="left"/>
      <w:pPr>
        <w:ind w:left="390" w:hanging="390"/>
      </w:pPr>
      <w:rPr>
        <w:rFonts w:hint="default"/>
      </w:rPr>
    </w:lvl>
    <w:lvl w:ilvl="1">
      <w:start w:val="5"/>
      <w:numFmt w:val="decimal"/>
      <w:lvlText w:val="%1.%2"/>
      <w:lvlJc w:val="left"/>
      <w:pPr>
        <w:ind w:left="1095" w:hanging="39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5" w15:restartNumberingAfterBreak="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6" w15:restartNumberingAfterBreak="0">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7" w15:restartNumberingAfterBreak="0">
    <w:nsid w:val="3ADA0E35"/>
    <w:multiLevelType w:val="multilevel"/>
    <w:tmpl w:val="806075DE"/>
    <w:lvl w:ilvl="0">
      <w:start w:val="16"/>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8" w15:restartNumberingAfterBreak="0">
    <w:nsid w:val="3BEA483F"/>
    <w:multiLevelType w:val="multilevel"/>
    <w:tmpl w:val="A4D2B9CA"/>
    <w:lvl w:ilvl="0">
      <w:start w:val="15"/>
      <w:numFmt w:val="decimal"/>
      <w:lvlText w:val="%1"/>
      <w:lvlJc w:val="left"/>
      <w:pPr>
        <w:ind w:left="390" w:hanging="390"/>
      </w:pPr>
      <w:rPr>
        <w:rFonts w:hint="default"/>
      </w:rPr>
    </w:lvl>
    <w:lvl w:ilvl="1">
      <w:start w:val="3"/>
      <w:numFmt w:val="decimal"/>
      <w:lvlText w:val="%1.%2"/>
      <w:lvlJc w:val="left"/>
      <w:pPr>
        <w:ind w:left="1095" w:hanging="39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9" w15:restartNumberingAfterBreak="0">
    <w:nsid w:val="3C7756A1"/>
    <w:multiLevelType w:val="multilevel"/>
    <w:tmpl w:val="F9909CA6"/>
    <w:styleLink w:val="Estilo1"/>
    <w:lvl w:ilvl="0">
      <w:start w:val="14"/>
      <w:numFmt w:val="decimal"/>
      <w:lvlText w:val="%1"/>
      <w:lvlJc w:val="left"/>
      <w:pPr>
        <w:ind w:left="390" w:hanging="390"/>
      </w:pPr>
      <w:rPr>
        <w:rFonts w:hint="default"/>
        <w:b w:val="0"/>
      </w:rPr>
    </w:lvl>
    <w:lvl w:ilvl="1">
      <w:start w:val="1"/>
      <w:numFmt w:val="decimal"/>
      <w:lvlText w:val="%1.%2"/>
      <w:lvlJc w:val="left"/>
      <w:pPr>
        <w:ind w:left="957" w:hanging="39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30" w15:restartNumberingAfterBreak="0">
    <w:nsid w:val="3FBE273A"/>
    <w:multiLevelType w:val="multilevel"/>
    <w:tmpl w:val="A4BA072A"/>
    <w:lvl w:ilvl="0">
      <w:start w:val="8"/>
      <w:numFmt w:val="decimal"/>
      <w:lvlText w:val="%1."/>
      <w:lvlJc w:val="left"/>
      <w:pPr>
        <w:ind w:left="360" w:hanging="360"/>
      </w:pPr>
      <w:rPr>
        <w:rFonts w:hint="default"/>
      </w:rPr>
    </w:lvl>
    <w:lvl w:ilvl="1">
      <w:start w:val="1"/>
      <w:numFmt w:val="decimal"/>
      <w:lvlText w:val="%1.%2."/>
      <w:lvlJc w:val="left"/>
      <w:pPr>
        <w:ind w:left="791" w:hanging="720"/>
      </w:pPr>
      <w:rPr>
        <w:rFonts w:hint="default"/>
      </w:rPr>
    </w:lvl>
    <w:lvl w:ilvl="2">
      <w:start w:val="1"/>
      <w:numFmt w:val="decimal"/>
      <w:lvlText w:val="%1.%2.%3."/>
      <w:lvlJc w:val="left"/>
      <w:pPr>
        <w:ind w:left="862" w:hanging="720"/>
      </w:pPr>
      <w:rPr>
        <w:rFonts w:hint="default"/>
        <w:color w:val="auto"/>
      </w:rPr>
    </w:lvl>
    <w:lvl w:ilvl="3">
      <w:start w:val="1"/>
      <w:numFmt w:val="decimal"/>
      <w:lvlText w:val="%1.%2.%3.%4."/>
      <w:lvlJc w:val="left"/>
      <w:pPr>
        <w:ind w:left="1293" w:hanging="108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2226" w:hanging="1800"/>
      </w:pPr>
      <w:rPr>
        <w:rFonts w:hint="default"/>
      </w:rPr>
    </w:lvl>
    <w:lvl w:ilvl="7">
      <w:start w:val="1"/>
      <w:numFmt w:val="decimal"/>
      <w:lvlText w:val="%1.%2.%3.%4.%5.%6.%7.%8."/>
      <w:lvlJc w:val="left"/>
      <w:pPr>
        <w:ind w:left="2657" w:hanging="2160"/>
      </w:pPr>
      <w:rPr>
        <w:rFonts w:hint="default"/>
      </w:rPr>
    </w:lvl>
    <w:lvl w:ilvl="8">
      <w:start w:val="1"/>
      <w:numFmt w:val="decimal"/>
      <w:lvlText w:val="%1.%2.%3.%4.%5.%6.%7.%8.%9."/>
      <w:lvlJc w:val="left"/>
      <w:pPr>
        <w:ind w:left="2728" w:hanging="2160"/>
      </w:pPr>
      <w:rPr>
        <w:rFonts w:hint="default"/>
      </w:rPr>
    </w:lvl>
  </w:abstractNum>
  <w:abstractNum w:abstractNumId="31" w15:restartNumberingAfterBreak="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32" w15:restartNumberingAfterBreak="0">
    <w:nsid w:val="454940DE"/>
    <w:multiLevelType w:val="multilevel"/>
    <w:tmpl w:val="32BA8E96"/>
    <w:numStyleLink w:val="Estilo2"/>
  </w:abstractNum>
  <w:abstractNum w:abstractNumId="33" w15:restartNumberingAfterBreak="0">
    <w:nsid w:val="4677125B"/>
    <w:multiLevelType w:val="multilevel"/>
    <w:tmpl w:val="393AF724"/>
    <w:numStyleLink w:val="Estilo4"/>
  </w:abstractNum>
  <w:abstractNum w:abstractNumId="34" w15:restartNumberingAfterBreak="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4902086E"/>
    <w:multiLevelType w:val="multilevel"/>
    <w:tmpl w:val="3D646DF4"/>
    <w:lvl w:ilvl="0">
      <w:start w:val="16"/>
      <w:numFmt w:val="decimal"/>
      <w:lvlText w:val="%1"/>
      <w:lvlJc w:val="left"/>
      <w:pPr>
        <w:ind w:left="390" w:hanging="390"/>
      </w:pPr>
      <w:rPr>
        <w:rFonts w:hint="default"/>
      </w:rPr>
    </w:lvl>
    <w:lvl w:ilvl="1">
      <w:start w:val="4"/>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A2944E7"/>
    <w:multiLevelType w:val="multilevel"/>
    <w:tmpl w:val="32BA8E96"/>
    <w:lvl w:ilvl="0">
      <w:start w:val="14"/>
      <w:numFmt w:val="decimal"/>
      <w:lvlText w:val="%1"/>
      <w:lvlJc w:val="left"/>
      <w:pPr>
        <w:ind w:left="390" w:hanging="390"/>
      </w:pPr>
      <w:rPr>
        <w:rFonts w:hint="default"/>
        <w:b w:val="0"/>
      </w:rPr>
    </w:lvl>
    <w:lvl w:ilvl="1">
      <w:start w:val="2"/>
      <w:numFmt w:val="decimal"/>
      <w:lvlText w:val="%1.%2"/>
      <w:lvlJc w:val="left"/>
      <w:pPr>
        <w:ind w:left="957" w:hanging="39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37" w15:restartNumberingAfterBreak="0">
    <w:nsid w:val="4E7F22AD"/>
    <w:multiLevelType w:val="multilevel"/>
    <w:tmpl w:val="DFD2387E"/>
    <w:lvl w:ilvl="0">
      <w:start w:val="1"/>
      <w:numFmt w:val="decimal"/>
      <w:lvlText w:val="%1."/>
      <w:lvlJc w:val="left"/>
      <w:pPr>
        <w:ind w:left="360" w:hanging="360"/>
      </w:pPr>
      <w:rPr>
        <w:b/>
      </w:rPr>
    </w:lvl>
    <w:lvl w:ilvl="1">
      <w:start w:val="1"/>
      <w:numFmt w:val="decimal"/>
      <w:lvlText w:val="%1.%2."/>
      <w:lvlJc w:val="left"/>
      <w:pPr>
        <w:ind w:left="999" w:hanging="432"/>
      </w:pPr>
      <w:rPr>
        <w:b w:val="0"/>
        <w:i w:val="0"/>
        <w:color w:val="auto"/>
      </w:rPr>
    </w:lvl>
    <w:lvl w:ilvl="2">
      <w:start w:val="1"/>
      <w:numFmt w:val="decimal"/>
      <w:lvlText w:val="%1.%2.%3."/>
      <w:lvlJc w:val="left"/>
      <w:pPr>
        <w:ind w:left="1355" w:hanging="504"/>
      </w:pPr>
      <w:rPr>
        <w:b w:val="0"/>
        <w:strike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37446F5"/>
    <w:multiLevelType w:val="multilevel"/>
    <w:tmpl w:val="DFD2387E"/>
    <w:lvl w:ilvl="0">
      <w:start w:val="1"/>
      <w:numFmt w:val="decimal"/>
      <w:lvlText w:val="%1."/>
      <w:lvlJc w:val="left"/>
      <w:pPr>
        <w:ind w:left="360" w:hanging="360"/>
      </w:pPr>
      <w:rPr>
        <w:b/>
      </w:rPr>
    </w:lvl>
    <w:lvl w:ilvl="1">
      <w:start w:val="1"/>
      <w:numFmt w:val="decimal"/>
      <w:lvlText w:val="%1.%2."/>
      <w:lvlJc w:val="left"/>
      <w:pPr>
        <w:ind w:left="1425" w:hanging="432"/>
      </w:pPr>
      <w:rPr>
        <w:b w:val="0"/>
        <w:i w:val="0"/>
        <w:color w:val="auto"/>
      </w:rPr>
    </w:lvl>
    <w:lvl w:ilvl="2">
      <w:start w:val="1"/>
      <w:numFmt w:val="decimal"/>
      <w:lvlText w:val="%1.%2.%3."/>
      <w:lvlJc w:val="left"/>
      <w:pPr>
        <w:ind w:left="1355" w:hanging="504"/>
      </w:pPr>
      <w:rPr>
        <w:b w:val="0"/>
        <w:strike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3897528"/>
    <w:multiLevelType w:val="multilevel"/>
    <w:tmpl w:val="AC6EA9CA"/>
    <w:lvl w:ilvl="0">
      <w:start w:val="16"/>
      <w:numFmt w:val="decimal"/>
      <w:lvlText w:val="%1"/>
      <w:lvlJc w:val="left"/>
      <w:pPr>
        <w:ind w:left="390" w:hanging="390"/>
      </w:pPr>
      <w:rPr>
        <w:rFonts w:hint="default"/>
        <w:color w:val="auto"/>
      </w:rPr>
    </w:lvl>
    <w:lvl w:ilvl="1">
      <w:start w:val="2"/>
      <w:numFmt w:val="decimal"/>
      <w:lvlText w:val="%1.%2"/>
      <w:lvlJc w:val="left"/>
      <w:pPr>
        <w:ind w:left="1470" w:hanging="390"/>
      </w:pPr>
      <w:rPr>
        <w:rFonts w:hint="default"/>
        <w:color w:val="auto"/>
      </w:rPr>
    </w:lvl>
    <w:lvl w:ilvl="2">
      <w:start w:val="1"/>
      <w:numFmt w:val="decimal"/>
      <w:lvlText w:val="%1.%2.%3"/>
      <w:lvlJc w:val="left"/>
      <w:pPr>
        <w:ind w:left="2880" w:hanging="720"/>
      </w:pPr>
      <w:rPr>
        <w:rFonts w:hint="default"/>
        <w:color w:val="auto"/>
      </w:rPr>
    </w:lvl>
    <w:lvl w:ilvl="3">
      <w:start w:val="1"/>
      <w:numFmt w:val="decimal"/>
      <w:lvlText w:val="%1.%2.%3.%4"/>
      <w:lvlJc w:val="left"/>
      <w:pPr>
        <w:ind w:left="3960" w:hanging="720"/>
      </w:pPr>
      <w:rPr>
        <w:rFonts w:hint="default"/>
        <w:color w:val="auto"/>
      </w:rPr>
    </w:lvl>
    <w:lvl w:ilvl="4">
      <w:start w:val="1"/>
      <w:numFmt w:val="decimal"/>
      <w:lvlText w:val="%1.%2.%3.%4.%5"/>
      <w:lvlJc w:val="left"/>
      <w:pPr>
        <w:ind w:left="5400" w:hanging="1080"/>
      </w:pPr>
      <w:rPr>
        <w:rFonts w:hint="default"/>
        <w:color w:val="auto"/>
      </w:rPr>
    </w:lvl>
    <w:lvl w:ilvl="5">
      <w:start w:val="1"/>
      <w:numFmt w:val="decimal"/>
      <w:lvlText w:val="%1.%2.%3.%4.%5.%6"/>
      <w:lvlJc w:val="left"/>
      <w:pPr>
        <w:ind w:left="6480" w:hanging="1080"/>
      </w:pPr>
      <w:rPr>
        <w:rFonts w:hint="default"/>
        <w:color w:val="auto"/>
      </w:rPr>
    </w:lvl>
    <w:lvl w:ilvl="6">
      <w:start w:val="1"/>
      <w:numFmt w:val="decimal"/>
      <w:lvlText w:val="%1.%2.%3.%4.%5.%6.%7"/>
      <w:lvlJc w:val="left"/>
      <w:pPr>
        <w:ind w:left="7920" w:hanging="1440"/>
      </w:pPr>
      <w:rPr>
        <w:rFonts w:hint="default"/>
        <w:color w:val="auto"/>
      </w:rPr>
    </w:lvl>
    <w:lvl w:ilvl="7">
      <w:start w:val="1"/>
      <w:numFmt w:val="decimal"/>
      <w:lvlText w:val="%1.%2.%3.%4.%5.%6.%7.%8"/>
      <w:lvlJc w:val="left"/>
      <w:pPr>
        <w:ind w:left="9000" w:hanging="1440"/>
      </w:pPr>
      <w:rPr>
        <w:rFonts w:hint="default"/>
        <w:color w:val="auto"/>
      </w:rPr>
    </w:lvl>
    <w:lvl w:ilvl="8">
      <w:start w:val="1"/>
      <w:numFmt w:val="decimal"/>
      <w:lvlText w:val="%1.%2.%3.%4.%5.%6.%7.%8.%9"/>
      <w:lvlJc w:val="left"/>
      <w:pPr>
        <w:ind w:left="10440" w:hanging="1800"/>
      </w:pPr>
      <w:rPr>
        <w:rFonts w:hint="default"/>
        <w:color w:val="auto"/>
      </w:rPr>
    </w:lvl>
  </w:abstractNum>
  <w:abstractNum w:abstractNumId="40" w15:restartNumberingAfterBreak="0">
    <w:nsid w:val="567517A2"/>
    <w:multiLevelType w:val="multilevel"/>
    <w:tmpl w:val="8E166312"/>
    <w:lvl w:ilvl="0">
      <w:start w:val="16"/>
      <w:numFmt w:val="decimal"/>
      <w:lvlText w:val="%1"/>
      <w:lvlJc w:val="left"/>
      <w:pPr>
        <w:ind w:left="390" w:hanging="390"/>
      </w:pPr>
      <w:rPr>
        <w:rFonts w:hint="default"/>
        <w:color w:val="auto"/>
      </w:rPr>
    </w:lvl>
    <w:lvl w:ilvl="1">
      <w:start w:val="2"/>
      <w:numFmt w:val="decimal"/>
      <w:lvlText w:val="%1.%2"/>
      <w:lvlJc w:val="left"/>
      <w:pPr>
        <w:ind w:left="390" w:hanging="39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41" w15:restartNumberingAfterBreak="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3" w15:restartNumberingAfterBreak="0">
    <w:nsid w:val="6B5F63E4"/>
    <w:multiLevelType w:val="multilevel"/>
    <w:tmpl w:val="0FC09CCA"/>
    <w:lvl w:ilvl="0">
      <w:start w:val="16"/>
      <w:numFmt w:val="decimal"/>
      <w:lvlText w:val="%1."/>
      <w:lvlJc w:val="left"/>
      <w:pPr>
        <w:ind w:left="720" w:hanging="36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44" w15:restartNumberingAfterBreak="0">
    <w:nsid w:val="756B58F4"/>
    <w:multiLevelType w:val="multilevel"/>
    <w:tmpl w:val="B9129DF6"/>
    <w:lvl w:ilvl="0">
      <w:start w:val="16"/>
      <w:numFmt w:val="decimal"/>
      <w:lvlText w:val="%1"/>
      <w:lvlJc w:val="left"/>
      <w:pPr>
        <w:ind w:left="390" w:hanging="390"/>
      </w:pPr>
      <w:rPr>
        <w:rFonts w:hint="default"/>
      </w:rPr>
    </w:lvl>
    <w:lvl w:ilvl="1">
      <w:start w:val="5"/>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66C5A9A"/>
    <w:multiLevelType w:val="multilevel"/>
    <w:tmpl w:val="34A4F97E"/>
    <w:lvl w:ilvl="0">
      <w:start w:val="16"/>
      <w:numFmt w:val="decimal"/>
      <w:lvlText w:val="%1"/>
      <w:lvlJc w:val="left"/>
      <w:pPr>
        <w:ind w:left="390" w:hanging="390"/>
      </w:pPr>
      <w:rPr>
        <w:rFonts w:hint="default"/>
      </w:rPr>
    </w:lvl>
    <w:lvl w:ilvl="1">
      <w:start w:val="5"/>
      <w:numFmt w:val="decimal"/>
      <w:lvlText w:val="%1.%2"/>
      <w:lvlJc w:val="left"/>
      <w:pPr>
        <w:ind w:left="957" w:hanging="39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6" w15:restartNumberingAfterBreak="0">
    <w:nsid w:val="7D742D03"/>
    <w:multiLevelType w:val="multilevel"/>
    <w:tmpl w:val="9A30BA48"/>
    <w:lvl w:ilvl="0">
      <w:start w:val="8"/>
      <w:numFmt w:val="decimal"/>
      <w:lvlText w:val="%1."/>
      <w:lvlJc w:val="left"/>
      <w:pPr>
        <w:ind w:left="360" w:hanging="360"/>
      </w:pPr>
      <w:rPr>
        <w:rFonts w:hint="default"/>
        <w:b/>
      </w:rPr>
    </w:lvl>
    <w:lvl w:ilvl="1">
      <w:start w:val="1"/>
      <w:numFmt w:val="decimal"/>
      <w:lvlText w:val="%1.%2."/>
      <w:lvlJc w:val="left"/>
      <w:pPr>
        <w:ind w:left="432" w:hanging="432"/>
      </w:pPr>
      <w:rPr>
        <w:rFonts w:hint="default"/>
        <w:b w:val="0"/>
        <w:i w:val="0"/>
      </w:rPr>
    </w:lvl>
    <w:lvl w:ilvl="2">
      <w:start w:val="1"/>
      <w:numFmt w:val="decimal"/>
      <w:lvlText w:val="%1.%2.%3."/>
      <w:lvlJc w:val="left"/>
      <w:pPr>
        <w:ind w:left="1639" w:hanging="504"/>
      </w:pPr>
      <w:rPr>
        <w:rFonts w:hint="default"/>
        <w:b w:val="0"/>
        <w:strike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6"/>
  </w:num>
  <w:num w:numId="2">
    <w:abstractNumId w:val="11"/>
  </w:num>
  <w:num w:numId="3">
    <w:abstractNumId w:val="15"/>
  </w:num>
  <w:num w:numId="4">
    <w:abstractNumId w:val="41"/>
  </w:num>
  <w:num w:numId="5">
    <w:abstractNumId w:val="13"/>
  </w:num>
  <w:num w:numId="6">
    <w:abstractNumId w:val="31"/>
  </w:num>
  <w:num w:numId="7">
    <w:abstractNumId w:val="25"/>
  </w:num>
  <w:num w:numId="8">
    <w:abstractNumId w:val="26"/>
  </w:num>
  <w:num w:numId="9">
    <w:abstractNumId w:val="34"/>
  </w:num>
  <w:num w:numId="10">
    <w:abstractNumId w:val="10"/>
  </w:num>
  <w:num w:numId="11">
    <w:abstractNumId w:val="27"/>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2"/>
  </w:num>
  <w:num w:numId="14">
    <w:abstractNumId w:val="22"/>
  </w:num>
  <w:num w:numId="15">
    <w:abstractNumId w:val="23"/>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6"/>
  </w:num>
  <w:num w:numId="27">
    <w:abstractNumId w:val="39"/>
  </w:num>
  <w:num w:numId="28">
    <w:abstractNumId w:val="40"/>
  </w:num>
  <w:num w:numId="29">
    <w:abstractNumId w:val="12"/>
  </w:num>
  <w:num w:numId="30">
    <w:abstractNumId w:val="35"/>
  </w:num>
  <w:num w:numId="31">
    <w:abstractNumId w:val="44"/>
  </w:num>
  <w:num w:numId="32">
    <w:abstractNumId w:val="21"/>
  </w:num>
  <w:num w:numId="33">
    <w:abstractNumId w:val="45"/>
  </w:num>
  <w:num w:numId="34">
    <w:abstractNumId w:val="28"/>
  </w:num>
  <w:num w:numId="35">
    <w:abstractNumId w:val="33"/>
  </w:num>
  <w:num w:numId="36">
    <w:abstractNumId w:val="18"/>
  </w:num>
  <w:num w:numId="37">
    <w:abstractNumId w:val="46"/>
  </w:num>
  <w:num w:numId="38">
    <w:abstractNumId w:val="30"/>
  </w:num>
  <w:num w:numId="39">
    <w:abstractNumId w:val="20"/>
  </w:num>
  <w:num w:numId="40">
    <w:abstractNumId w:val="29"/>
  </w:num>
  <w:num w:numId="41">
    <w:abstractNumId w:val="32"/>
  </w:num>
  <w:num w:numId="42">
    <w:abstractNumId w:val="14"/>
  </w:num>
  <w:num w:numId="43">
    <w:abstractNumId w:val="24"/>
  </w:num>
  <w:num w:numId="44">
    <w:abstractNumId w:val="17"/>
  </w:num>
  <w:num w:numId="45">
    <w:abstractNumId w:val="43"/>
  </w:num>
  <w:num w:numId="46">
    <w:abstractNumId w:val="38"/>
  </w:num>
  <w:num w:numId="47">
    <w:abstractNumId w:val="16"/>
  </w:num>
  <w:num w:numId="48">
    <w:abstractNumId w:val="16"/>
  </w:num>
  <w:num w:numId="49">
    <w:abstractNumId w:val="37"/>
  </w:num>
  <w:num w:numId="50">
    <w:abstractNumId w:val="1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laudinete Tavares Firmino">
    <w15:presenceInfo w15:providerId="None" w15:userId="Claudinete Tavares Firmin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236D"/>
    <w:rsid w:val="00003298"/>
    <w:rsid w:val="0002260C"/>
    <w:rsid w:val="0002306D"/>
    <w:rsid w:val="000242C8"/>
    <w:rsid w:val="00027155"/>
    <w:rsid w:val="000318BA"/>
    <w:rsid w:val="00034A29"/>
    <w:rsid w:val="00040957"/>
    <w:rsid w:val="00047D73"/>
    <w:rsid w:val="0005477F"/>
    <w:rsid w:val="000552DC"/>
    <w:rsid w:val="00056433"/>
    <w:rsid w:val="00060414"/>
    <w:rsid w:val="00060D2F"/>
    <w:rsid w:val="00062853"/>
    <w:rsid w:val="0006537A"/>
    <w:rsid w:val="000670EC"/>
    <w:rsid w:val="000677A2"/>
    <w:rsid w:val="00070EA5"/>
    <w:rsid w:val="00076CBC"/>
    <w:rsid w:val="000779C7"/>
    <w:rsid w:val="00081098"/>
    <w:rsid w:val="00087EF2"/>
    <w:rsid w:val="00090F5D"/>
    <w:rsid w:val="00091897"/>
    <w:rsid w:val="00092759"/>
    <w:rsid w:val="00094321"/>
    <w:rsid w:val="0009563A"/>
    <w:rsid w:val="000974AC"/>
    <w:rsid w:val="000A102A"/>
    <w:rsid w:val="000A1A7B"/>
    <w:rsid w:val="000A1B88"/>
    <w:rsid w:val="000A23DA"/>
    <w:rsid w:val="000A2C14"/>
    <w:rsid w:val="000A674F"/>
    <w:rsid w:val="000B540D"/>
    <w:rsid w:val="000B7B55"/>
    <w:rsid w:val="000C123B"/>
    <w:rsid w:val="000C21AD"/>
    <w:rsid w:val="000C2C16"/>
    <w:rsid w:val="000C670A"/>
    <w:rsid w:val="000D2AC3"/>
    <w:rsid w:val="000F1290"/>
    <w:rsid w:val="000F1C1C"/>
    <w:rsid w:val="000F4088"/>
    <w:rsid w:val="000F4F96"/>
    <w:rsid w:val="000F5A07"/>
    <w:rsid w:val="00100990"/>
    <w:rsid w:val="00105707"/>
    <w:rsid w:val="001103FF"/>
    <w:rsid w:val="00112ED1"/>
    <w:rsid w:val="00113EEB"/>
    <w:rsid w:val="001144DE"/>
    <w:rsid w:val="001219B0"/>
    <w:rsid w:val="00124990"/>
    <w:rsid w:val="0012731A"/>
    <w:rsid w:val="001304C0"/>
    <w:rsid w:val="001315F2"/>
    <w:rsid w:val="0014004B"/>
    <w:rsid w:val="0014325E"/>
    <w:rsid w:val="00146BDF"/>
    <w:rsid w:val="00150A22"/>
    <w:rsid w:val="001516EA"/>
    <w:rsid w:val="00153E25"/>
    <w:rsid w:val="00154505"/>
    <w:rsid w:val="001562E5"/>
    <w:rsid w:val="0015684D"/>
    <w:rsid w:val="00160BBD"/>
    <w:rsid w:val="00160DA4"/>
    <w:rsid w:val="00161AED"/>
    <w:rsid w:val="0016584A"/>
    <w:rsid w:val="00170CE1"/>
    <w:rsid w:val="00171CA2"/>
    <w:rsid w:val="00174CAA"/>
    <w:rsid w:val="00177CD5"/>
    <w:rsid w:val="0018014B"/>
    <w:rsid w:val="001817D2"/>
    <w:rsid w:val="00184086"/>
    <w:rsid w:val="001904A8"/>
    <w:rsid w:val="001952A2"/>
    <w:rsid w:val="001A1732"/>
    <w:rsid w:val="001A2CE9"/>
    <w:rsid w:val="001A3A05"/>
    <w:rsid w:val="001A3E18"/>
    <w:rsid w:val="001B005B"/>
    <w:rsid w:val="001C2C97"/>
    <w:rsid w:val="001C3F32"/>
    <w:rsid w:val="001C48B6"/>
    <w:rsid w:val="001C4C04"/>
    <w:rsid w:val="001C53A5"/>
    <w:rsid w:val="001C694F"/>
    <w:rsid w:val="001C721E"/>
    <w:rsid w:val="001E2E97"/>
    <w:rsid w:val="001E3AAF"/>
    <w:rsid w:val="001F0040"/>
    <w:rsid w:val="001F0A6E"/>
    <w:rsid w:val="001F39FA"/>
    <w:rsid w:val="001F55FD"/>
    <w:rsid w:val="00200C63"/>
    <w:rsid w:val="002013CF"/>
    <w:rsid w:val="00202A04"/>
    <w:rsid w:val="002041B1"/>
    <w:rsid w:val="00205197"/>
    <w:rsid w:val="0020593D"/>
    <w:rsid w:val="00207B98"/>
    <w:rsid w:val="00207BD0"/>
    <w:rsid w:val="00210001"/>
    <w:rsid w:val="0021106D"/>
    <w:rsid w:val="00217C95"/>
    <w:rsid w:val="00221BA5"/>
    <w:rsid w:val="00222980"/>
    <w:rsid w:val="002241A2"/>
    <w:rsid w:val="002267BC"/>
    <w:rsid w:val="00231E9C"/>
    <w:rsid w:val="0023580F"/>
    <w:rsid w:val="0023717F"/>
    <w:rsid w:val="00240B17"/>
    <w:rsid w:val="00241D78"/>
    <w:rsid w:val="002430CE"/>
    <w:rsid w:val="00246DAE"/>
    <w:rsid w:val="002502A8"/>
    <w:rsid w:val="002538B4"/>
    <w:rsid w:val="002538E3"/>
    <w:rsid w:val="00255C24"/>
    <w:rsid w:val="00260802"/>
    <w:rsid w:val="0026386A"/>
    <w:rsid w:val="002650D6"/>
    <w:rsid w:val="00266E6D"/>
    <w:rsid w:val="00267125"/>
    <w:rsid w:val="00267B22"/>
    <w:rsid w:val="0027151D"/>
    <w:rsid w:val="00271CB6"/>
    <w:rsid w:val="0027301A"/>
    <w:rsid w:val="00276ECC"/>
    <w:rsid w:val="0028765E"/>
    <w:rsid w:val="0029000E"/>
    <w:rsid w:val="0029037D"/>
    <w:rsid w:val="00293142"/>
    <w:rsid w:val="002937D4"/>
    <w:rsid w:val="002A27E9"/>
    <w:rsid w:val="002A32D1"/>
    <w:rsid w:val="002A3675"/>
    <w:rsid w:val="002A50D1"/>
    <w:rsid w:val="002A7FC2"/>
    <w:rsid w:val="002B0316"/>
    <w:rsid w:val="002B288F"/>
    <w:rsid w:val="002C54C1"/>
    <w:rsid w:val="002D78B4"/>
    <w:rsid w:val="002D7C8E"/>
    <w:rsid w:val="002E160F"/>
    <w:rsid w:val="002E1FA2"/>
    <w:rsid w:val="002E3F91"/>
    <w:rsid w:val="002E480D"/>
    <w:rsid w:val="002E5F6B"/>
    <w:rsid w:val="002F084D"/>
    <w:rsid w:val="002F308B"/>
    <w:rsid w:val="00310B4A"/>
    <w:rsid w:val="00313C34"/>
    <w:rsid w:val="00314780"/>
    <w:rsid w:val="0031703E"/>
    <w:rsid w:val="003201AA"/>
    <w:rsid w:val="003238C3"/>
    <w:rsid w:val="00324BCD"/>
    <w:rsid w:val="00324F30"/>
    <w:rsid w:val="00325023"/>
    <w:rsid w:val="00325CE2"/>
    <w:rsid w:val="00325FD8"/>
    <w:rsid w:val="003265B9"/>
    <w:rsid w:val="00327232"/>
    <w:rsid w:val="00331182"/>
    <w:rsid w:val="0034028B"/>
    <w:rsid w:val="00340EE0"/>
    <w:rsid w:val="00343032"/>
    <w:rsid w:val="00346151"/>
    <w:rsid w:val="0035658A"/>
    <w:rsid w:val="00364141"/>
    <w:rsid w:val="00366738"/>
    <w:rsid w:val="00367EF6"/>
    <w:rsid w:val="00373F2A"/>
    <w:rsid w:val="003753AF"/>
    <w:rsid w:val="003779A2"/>
    <w:rsid w:val="0038139C"/>
    <w:rsid w:val="00386157"/>
    <w:rsid w:val="00386ADE"/>
    <w:rsid w:val="00391E14"/>
    <w:rsid w:val="003959F6"/>
    <w:rsid w:val="003A73C1"/>
    <w:rsid w:val="003B716B"/>
    <w:rsid w:val="003B791E"/>
    <w:rsid w:val="003C609E"/>
    <w:rsid w:val="003C6275"/>
    <w:rsid w:val="003D2771"/>
    <w:rsid w:val="003D7192"/>
    <w:rsid w:val="003E4927"/>
    <w:rsid w:val="003E4D76"/>
    <w:rsid w:val="003E55B1"/>
    <w:rsid w:val="003F004A"/>
    <w:rsid w:val="003F13DB"/>
    <w:rsid w:val="003F1437"/>
    <w:rsid w:val="003F185C"/>
    <w:rsid w:val="003F36A3"/>
    <w:rsid w:val="003F5466"/>
    <w:rsid w:val="0040443F"/>
    <w:rsid w:val="004053E1"/>
    <w:rsid w:val="00407F1C"/>
    <w:rsid w:val="00410131"/>
    <w:rsid w:val="004130C1"/>
    <w:rsid w:val="00415F27"/>
    <w:rsid w:val="00416A59"/>
    <w:rsid w:val="00417CA8"/>
    <w:rsid w:val="0042190C"/>
    <w:rsid w:val="00422614"/>
    <w:rsid w:val="00425359"/>
    <w:rsid w:val="004316D7"/>
    <w:rsid w:val="00431EDA"/>
    <w:rsid w:val="0043231C"/>
    <w:rsid w:val="00432470"/>
    <w:rsid w:val="0043414A"/>
    <w:rsid w:val="00435447"/>
    <w:rsid w:val="00441EA1"/>
    <w:rsid w:val="00445798"/>
    <w:rsid w:val="0044725C"/>
    <w:rsid w:val="00447465"/>
    <w:rsid w:val="00451DD7"/>
    <w:rsid w:val="00455CBE"/>
    <w:rsid w:val="00455EB7"/>
    <w:rsid w:val="00455FD5"/>
    <w:rsid w:val="00460E8A"/>
    <w:rsid w:val="0046230A"/>
    <w:rsid w:val="00462C95"/>
    <w:rsid w:val="0046486A"/>
    <w:rsid w:val="004773FC"/>
    <w:rsid w:val="00480328"/>
    <w:rsid w:val="004834FC"/>
    <w:rsid w:val="00483B15"/>
    <w:rsid w:val="00483FB9"/>
    <w:rsid w:val="00494AE7"/>
    <w:rsid w:val="004B05B0"/>
    <w:rsid w:val="004B0CAC"/>
    <w:rsid w:val="004B19B5"/>
    <w:rsid w:val="004B1D7D"/>
    <w:rsid w:val="004B2B8B"/>
    <w:rsid w:val="004B460A"/>
    <w:rsid w:val="004C0212"/>
    <w:rsid w:val="004C05F9"/>
    <w:rsid w:val="004C3E9E"/>
    <w:rsid w:val="004E0194"/>
    <w:rsid w:val="004E01A0"/>
    <w:rsid w:val="004E21CE"/>
    <w:rsid w:val="004E3DB0"/>
    <w:rsid w:val="004E75EB"/>
    <w:rsid w:val="004F2445"/>
    <w:rsid w:val="004F5DF9"/>
    <w:rsid w:val="004F66B4"/>
    <w:rsid w:val="004F78C6"/>
    <w:rsid w:val="0050224C"/>
    <w:rsid w:val="005037A6"/>
    <w:rsid w:val="00510A57"/>
    <w:rsid w:val="00512D53"/>
    <w:rsid w:val="00514883"/>
    <w:rsid w:val="0053132E"/>
    <w:rsid w:val="00532A04"/>
    <w:rsid w:val="0054077F"/>
    <w:rsid w:val="0054358B"/>
    <w:rsid w:val="005443DD"/>
    <w:rsid w:val="00552681"/>
    <w:rsid w:val="00561C04"/>
    <w:rsid w:val="0056213B"/>
    <w:rsid w:val="00562F82"/>
    <w:rsid w:val="00564913"/>
    <w:rsid w:val="005800D8"/>
    <w:rsid w:val="00580589"/>
    <w:rsid w:val="005846C9"/>
    <w:rsid w:val="00585C27"/>
    <w:rsid w:val="005873FC"/>
    <w:rsid w:val="00590EAF"/>
    <w:rsid w:val="00595DA6"/>
    <w:rsid w:val="00597CC1"/>
    <w:rsid w:val="005A6A91"/>
    <w:rsid w:val="005B0066"/>
    <w:rsid w:val="005B2BD6"/>
    <w:rsid w:val="005C357F"/>
    <w:rsid w:val="005C38BF"/>
    <w:rsid w:val="005C3930"/>
    <w:rsid w:val="005C3C4A"/>
    <w:rsid w:val="005C6E4D"/>
    <w:rsid w:val="005C76D8"/>
    <w:rsid w:val="005E1321"/>
    <w:rsid w:val="005E2DD4"/>
    <w:rsid w:val="005E6D43"/>
    <w:rsid w:val="005F2143"/>
    <w:rsid w:val="005F468D"/>
    <w:rsid w:val="005F6A5C"/>
    <w:rsid w:val="005F6F64"/>
    <w:rsid w:val="005F7B0A"/>
    <w:rsid w:val="00605C11"/>
    <w:rsid w:val="00606440"/>
    <w:rsid w:val="006078C2"/>
    <w:rsid w:val="006137BA"/>
    <w:rsid w:val="00615EB1"/>
    <w:rsid w:val="006171A9"/>
    <w:rsid w:val="00623436"/>
    <w:rsid w:val="006315CF"/>
    <w:rsid w:val="00640F39"/>
    <w:rsid w:val="0064192C"/>
    <w:rsid w:val="00652C9A"/>
    <w:rsid w:val="00655AAF"/>
    <w:rsid w:val="00656A30"/>
    <w:rsid w:val="00666779"/>
    <w:rsid w:val="006673E7"/>
    <w:rsid w:val="006735EB"/>
    <w:rsid w:val="006741F8"/>
    <w:rsid w:val="00674964"/>
    <w:rsid w:val="00680B7E"/>
    <w:rsid w:val="00683B94"/>
    <w:rsid w:val="00686692"/>
    <w:rsid w:val="00686872"/>
    <w:rsid w:val="00687412"/>
    <w:rsid w:val="00693033"/>
    <w:rsid w:val="00693321"/>
    <w:rsid w:val="00694893"/>
    <w:rsid w:val="00694DD9"/>
    <w:rsid w:val="00697AF6"/>
    <w:rsid w:val="006A12B1"/>
    <w:rsid w:val="006A5F42"/>
    <w:rsid w:val="006A6103"/>
    <w:rsid w:val="006B10ED"/>
    <w:rsid w:val="006B156A"/>
    <w:rsid w:val="006B17BE"/>
    <w:rsid w:val="006B4238"/>
    <w:rsid w:val="006B51B2"/>
    <w:rsid w:val="006C17A0"/>
    <w:rsid w:val="006C4D30"/>
    <w:rsid w:val="006C6902"/>
    <w:rsid w:val="006D27E3"/>
    <w:rsid w:val="006D4135"/>
    <w:rsid w:val="006E09F2"/>
    <w:rsid w:val="006E1CCB"/>
    <w:rsid w:val="006E37AB"/>
    <w:rsid w:val="006E721C"/>
    <w:rsid w:val="006F3EE2"/>
    <w:rsid w:val="00700CBD"/>
    <w:rsid w:val="007028C7"/>
    <w:rsid w:val="00704462"/>
    <w:rsid w:val="00704A4C"/>
    <w:rsid w:val="00706236"/>
    <w:rsid w:val="00710C7E"/>
    <w:rsid w:val="00715E19"/>
    <w:rsid w:val="0072717B"/>
    <w:rsid w:val="00733DE0"/>
    <w:rsid w:val="007357C5"/>
    <w:rsid w:val="0074032D"/>
    <w:rsid w:val="00740D25"/>
    <w:rsid w:val="00741328"/>
    <w:rsid w:val="00741588"/>
    <w:rsid w:val="00750DEB"/>
    <w:rsid w:val="00756F76"/>
    <w:rsid w:val="00764085"/>
    <w:rsid w:val="007679B9"/>
    <w:rsid w:val="00773785"/>
    <w:rsid w:val="00776572"/>
    <w:rsid w:val="0077738D"/>
    <w:rsid w:val="007774C2"/>
    <w:rsid w:val="007844CE"/>
    <w:rsid w:val="00786360"/>
    <w:rsid w:val="00787867"/>
    <w:rsid w:val="00787D28"/>
    <w:rsid w:val="0079000C"/>
    <w:rsid w:val="00790D93"/>
    <w:rsid w:val="00791CD7"/>
    <w:rsid w:val="0079430D"/>
    <w:rsid w:val="0079754C"/>
    <w:rsid w:val="007A1395"/>
    <w:rsid w:val="007A2872"/>
    <w:rsid w:val="007B19CE"/>
    <w:rsid w:val="007B3825"/>
    <w:rsid w:val="007B7ABE"/>
    <w:rsid w:val="007B7C23"/>
    <w:rsid w:val="007C0255"/>
    <w:rsid w:val="007C09C8"/>
    <w:rsid w:val="007C0C22"/>
    <w:rsid w:val="007C12D6"/>
    <w:rsid w:val="007C13ED"/>
    <w:rsid w:val="007C2707"/>
    <w:rsid w:val="007C456C"/>
    <w:rsid w:val="007D3572"/>
    <w:rsid w:val="007D501A"/>
    <w:rsid w:val="007E3F65"/>
    <w:rsid w:val="007E5253"/>
    <w:rsid w:val="007E57A5"/>
    <w:rsid w:val="007E68F6"/>
    <w:rsid w:val="007E6EF9"/>
    <w:rsid w:val="007F0511"/>
    <w:rsid w:val="007F2AE5"/>
    <w:rsid w:val="007F5956"/>
    <w:rsid w:val="007F6AB0"/>
    <w:rsid w:val="007F735E"/>
    <w:rsid w:val="00802801"/>
    <w:rsid w:val="00803038"/>
    <w:rsid w:val="00803805"/>
    <w:rsid w:val="0080582D"/>
    <w:rsid w:val="0080756C"/>
    <w:rsid w:val="008251AB"/>
    <w:rsid w:val="00831204"/>
    <w:rsid w:val="00831208"/>
    <w:rsid w:val="0083293C"/>
    <w:rsid w:val="00835A02"/>
    <w:rsid w:val="008429CF"/>
    <w:rsid w:val="008446E2"/>
    <w:rsid w:val="00847E19"/>
    <w:rsid w:val="00850CD3"/>
    <w:rsid w:val="0085112C"/>
    <w:rsid w:val="008554DF"/>
    <w:rsid w:val="008601A9"/>
    <w:rsid w:val="00865B0D"/>
    <w:rsid w:val="00871B33"/>
    <w:rsid w:val="00872949"/>
    <w:rsid w:val="00881B7F"/>
    <w:rsid w:val="00883A77"/>
    <w:rsid w:val="0088555B"/>
    <w:rsid w:val="0088727C"/>
    <w:rsid w:val="00887874"/>
    <w:rsid w:val="008941DB"/>
    <w:rsid w:val="008A16EA"/>
    <w:rsid w:val="008A1C18"/>
    <w:rsid w:val="008A2C14"/>
    <w:rsid w:val="008B1ACF"/>
    <w:rsid w:val="008B6162"/>
    <w:rsid w:val="008C04DF"/>
    <w:rsid w:val="008C1971"/>
    <w:rsid w:val="008D2CAF"/>
    <w:rsid w:val="008D3ACE"/>
    <w:rsid w:val="008D3DD3"/>
    <w:rsid w:val="008D51CC"/>
    <w:rsid w:val="008D6D3E"/>
    <w:rsid w:val="008E4F95"/>
    <w:rsid w:val="008F4D52"/>
    <w:rsid w:val="008F4E41"/>
    <w:rsid w:val="0090408D"/>
    <w:rsid w:val="00904E6B"/>
    <w:rsid w:val="00905F09"/>
    <w:rsid w:val="00906EEC"/>
    <w:rsid w:val="00914204"/>
    <w:rsid w:val="00915C7E"/>
    <w:rsid w:val="0092087D"/>
    <w:rsid w:val="00922606"/>
    <w:rsid w:val="00922D31"/>
    <w:rsid w:val="0092559F"/>
    <w:rsid w:val="00931141"/>
    <w:rsid w:val="009312A8"/>
    <w:rsid w:val="00935665"/>
    <w:rsid w:val="00935B30"/>
    <w:rsid w:val="00936A4E"/>
    <w:rsid w:val="009377CD"/>
    <w:rsid w:val="00941580"/>
    <w:rsid w:val="00944E0C"/>
    <w:rsid w:val="00945EE5"/>
    <w:rsid w:val="00950D81"/>
    <w:rsid w:val="009543EB"/>
    <w:rsid w:val="00954BBB"/>
    <w:rsid w:val="00956786"/>
    <w:rsid w:val="009623AB"/>
    <w:rsid w:val="009661BE"/>
    <w:rsid w:val="00970A6B"/>
    <w:rsid w:val="009763C4"/>
    <w:rsid w:val="009803F1"/>
    <w:rsid w:val="009844F7"/>
    <w:rsid w:val="0099079E"/>
    <w:rsid w:val="00992173"/>
    <w:rsid w:val="00995FFD"/>
    <w:rsid w:val="009A1581"/>
    <w:rsid w:val="009A45B0"/>
    <w:rsid w:val="009A6A6F"/>
    <w:rsid w:val="009B1B69"/>
    <w:rsid w:val="009C42B9"/>
    <w:rsid w:val="009C470D"/>
    <w:rsid w:val="009C638B"/>
    <w:rsid w:val="009D3626"/>
    <w:rsid w:val="009D5C47"/>
    <w:rsid w:val="009D68FB"/>
    <w:rsid w:val="009E04B3"/>
    <w:rsid w:val="009E0DFC"/>
    <w:rsid w:val="009E5B74"/>
    <w:rsid w:val="009E7C14"/>
    <w:rsid w:val="009E7CB1"/>
    <w:rsid w:val="009F419C"/>
    <w:rsid w:val="009F43E0"/>
    <w:rsid w:val="00A03CD2"/>
    <w:rsid w:val="00A055A5"/>
    <w:rsid w:val="00A12A7C"/>
    <w:rsid w:val="00A1330E"/>
    <w:rsid w:val="00A16667"/>
    <w:rsid w:val="00A31B0A"/>
    <w:rsid w:val="00A32544"/>
    <w:rsid w:val="00A341E9"/>
    <w:rsid w:val="00A363B0"/>
    <w:rsid w:val="00A37DC5"/>
    <w:rsid w:val="00A402A1"/>
    <w:rsid w:val="00A44175"/>
    <w:rsid w:val="00A50D22"/>
    <w:rsid w:val="00A512C3"/>
    <w:rsid w:val="00A571FE"/>
    <w:rsid w:val="00A60395"/>
    <w:rsid w:val="00A6287E"/>
    <w:rsid w:val="00A661AF"/>
    <w:rsid w:val="00A67D4B"/>
    <w:rsid w:val="00A77C2C"/>
    <w:rsid w:val="00A80062"/>
    <w:rsid w:val="00A856EB"/>
    <w:rsid w:val="00A9022E"/>
    <w:rsid w:val="00AA1165"/>
    <w:rsid w:val="00AA3F31"/>
    <w:rsid w:val="00AA4625"/>
    <w:rsid w:val="00AA5F21"/>
    <w:rsid w:val="00AB1F1A"/>
    <w:rsid w:val="00AB55D9"/>
    <w:rsid w:val="00AC2700"/>
    <w:rsid w:val="00AC4F34"/>
    <w:rsid w:val="00AC6EC2"/>
    <w:rsid w:val="00AE3A63"/>
    <w:rsid w:val="00AE5435"/>
    <w:rsid w:val="00AE6B93"/>
    <w:rsid w:val="00AE7612"/>
    <w:rsid w:val="00AF3ABE"/>
    <w:rsid w:val="00AF6959"/>
    <w:rsid w:val="00B00520"/>
    <w:rsid w:val="00B00F8E"/>
    <w:rsid w:val="00B014D0"/>
    <w:rsid w:val="00B038A2"/>
    <w:rsid w:val="00B03CB0"/>
    <w:rsid w:val="00B041A9"/>
    <w:rsid w:val="00B0465E"/>
    <w:rsid w:val="00B1218F"/>
    <w:rsid w:val="00B13262"/>
    <w:rsid w:val="00B14C20"/>
    <w:rsid w:val="00B16238"/>
    <w:rsid w:val="00B21628"/>
    <w:rsid w:val="00B22EF3"/>
    <w:rsid w:val="00B23F8B"/>
    <w:rsid w:val="00B260DC"/>
    <w:rsid w:val="00B27724"/>
    <w:rsid w:val="00B30F3D"/>
    <w:rsid w:val="00B31645"/>
    <w:rsid w:val="00B432A0"/>
    <w:rsid w:val="00B461F9"/>
    <w:rsid w:val="00B4738B"/>
    <w:rsid w:val="00B517F7"/>
    <w:rsid w:val="00B51D76"/>
    <w:rsid w:val="00B52AFC"/>
    <w:rsid w:val="00B52EFE"/>
    <w:rsid w:val="00B60DCA"/>
    <w:rsid w:val="00B63C73"/>
    <w:rsid w:val="00B672B3"/>
    <w:rsid w:val="00B74EAC"/>
    <w:rsid w:val="00B76DB6"/>
    <w:rsid w:val="00B77DBF"/>
    <w:rsid w:val="00B810DF"/>
    <w:rsid w:val="00B81FBB"/>
    <w:rsid w:val="00B849F7"/>
    <w:rsid w:val="00B902B9"/>
    <w:rsid w:val="00B91F50"/>
    <w:rsid w:val="00B929C5"/>
    <w:rsid w:val="00B92C59"/>
    <w:rsid w:val="00B95BFE"/>
    <w:rsid w:val="00B96C22"/>
    <w:rsid w:val="00B972D3"/>
    <w:rsid w:val="00BA1705"/>
    <w:rsid w:val="00BA2132"/>
    <w:rsid w:val="00BB4389"/>
    <w:rsid w:val="00BB61BE"/>
    <w:rsid w:val="00BC1F08"/>
    <w:rsid w:val="00BC2797"/>
    <w:rsid w:val="00BC4227"/>
    <w:rsid w:val="00BD1366"/>
    <w:rsid w:val="00BD22A5"/>
    <w:rsid w:val="00BD3419"/>
    <w:rsid w:val="00BD43E5"/>
    <w:rsid w:val="00BD59E3"/>
    <w:rsid w:val="00BD7FD7"/>
    <w:rsid w:val="00BE0315"/>
    <w:rsid w:val="00BE05F0"/>
    <w:rsid w:val="00BE1772"/>
    <w:rsid w:val="00BE1DEB"/>
    <w:rsid w:val="00BE77F3"/>
    <w:rsid w:val="00BF0E8E"/>
    <w:rsid w:val="00BF1A7F"/>
    <w:rsid w:val="00C00997"/>
    <w:rsid w:val="00C00F37"/>
    <w:rsid w:val="00C02806"/>
    <w:rsid w:val="00C03F51"/>
    <w:rsid w:val="00C10CC7"/>
    <w:rsid w:val="00C13225"/>
    <w:rsid w:val="00C14C86"/>
    <w:rsid w:val="00C229F8"/>
    <w:rsid w:val="00C322F1"/>
    <w:rsid w:val="00C33284"/>
    <w:rsid w:val="00C371FA"/>
    <w:rsid w:val="00C46F61"/>
    <w:rsid w:val="00C47BB2"/>
    <w:rsid w:val="00C51C28"/>
    <w:rsid w:val="00C53456"/>
    <w:rsid w:val="00C60C2D"/>
    <w:rsid w:val="00C70043"/>
    <w:rsid w:val="00C73861"/>
    <w:rsid w:val="00C7432C"/>
    <w:rsid w:val="00C75791"/>
    <w:rsid w:val="00C76304"/>
    <w:rsid w:val="00C81EF9"/>
    <w:rsid w:val="00C84955"/>
    <w:rsid w:val="00C8504F"/>
    <w:rsid w:val="00C86467"/>
    <w:rsid w:val="00C90881"/>
    <w:rsid w:val="00C92DF2"/>
    <w:rsid w:val="00C95C72"/>
    <w:rsid w:val="00C96B86"/>
    <w:rsid w:val="00C97DF7"/>
    <w:rsid w:val="00CA1A6A"/>
    <w:rsid w:val="00CA24FB"/>
    <w:rsid w:val="00CA6108"/>
    <w:rsid w:val="00CB766B"/>
    <w:rsid w:val="00CC356D"/>
    <w:rsid w:val="00CC5555"/>
    <w:rsid w:val="00CD109D"/>
    <w:rsid w:val="00CD1E9D"/>
    <w:rsid w:val="00CD6ABB"/>
    <w:rsid w:val="00CE0820"/>
    <w:rsid w:val="00CE5CF2"/>
    <w:rsid w:val="00CF0C9B"/>
    <w:rsid w:val="00CF327E"/>
    <w:rsid w:val="00D00A5D"/>
    <w:rsid w:val="00D00A87"/>
    <w:rsid w:val="00D02F2F"/>
    <w:rsid w:val="00D06995"/>
    <w:rsid w:val="00D13087"/>
    <w:rsid w:val="00D16FA0"/>
    <w:rsid w:val="00D22662"/>
    <w:rsid w:val="00D26DCE"/>
    <w:rsid w:val="00D37AB6"/>
    <w:rsid w:val="00D5130A"/>
    <w:rsid w:val="00D51769"/>
    <w:rsid w:val="00D522D8"/>
    <w:rsid w:val="00D5491C"/>
    <w:rsid w:val="00D554E8"/>
    <w:rsid w:val="00D5748E"/>
    <w:rsid w:val="00D612A9"/>
    <w:rsid w:val="00D66935"/>
    <w:rsid w:val="00D80021"/>
    <w:rsid w:val="00D8724C"/>
    <w:rsid w:val="00D87E89"/>
    <w:rsid w:val="00D938C1"/>
    <w:rsid w:val="00D97BCD"/>
    <w:rsid w:val="00DA47A8"/>
    <w:rsid w:val="00DA4F09"/>
    <w:rsid w:val="00DB3592"/>
    <w:rsid w:val="00DB4110"/>
    <w:rsid w:val="00DB4989"/>
    <w:rsid w:val="00DB4C93"/>
    <w:rsid w:val="00DC3F8A"/>
    <w:rsid w:val="00DD0D65"/>
    <w:rsid w:val="00DD373A"/>
    <w:rsid w:val="00DD46E9"/>
    <w:rsid w:val="00DE0D00"/>
    <w:rsid w:val="00DE16CD"/>
    <w:rsid w:val="00DE1AD2"/>
    <w:rsid w:val="00DE1AEB"/>
    <w:rsid w:val="00DE6492"/>
    <w:rsid w:val="00DF280B"/>
    <w:rsid w:val="00DF28B7"/>
    <w:rsid w:val="00DF5998"/>
    <w:rsid w:val="00DF68C0"/>
    <w:rsid w:val="00DF7F5A"/>
    <w:rsid w:val="00E00FFD"/>
    <w:rsid w:val="00E04C02"/>
    <w:rsid w:val="00E053B2"/>
    <w:rsid w:val="00E06595"/>
    <w:rsid w:val="00E139D5"/>
    <w:rsid w:val="00E14CA5"/>
    <w:rsid w:val="00E152DF"/>
    <w:rsid w:val="00E177B6"/>
    <w:rsid w:val="00E22D1B"/>
    <w:rsid w:val="00E235F5"/>
    <w:rsid w:val="00E23783"/>
    <w:rsid w:val="00E23D1D"/>
    <w:rsid w:val="00E26411"/>
    <w:rsid w:val="00E27977"/>
    <w:rsid w:val="00E307B6"/>
    <w:rsid w:val="00E41AD6"/>
    <w:rsid w:val="00E42017"/>
    <w:rsid w:val="00E42730"/>
    <w:rsid w:val="00E46268"/>
    <w:rsid w:val="00E468D1"/>
    <w:rsid w:val="00E47CF4"/>
    <w:rsid w:val="00E528F9"/>
    <w:rsid w:val="00E55854"/>
    <w:rsid w:val="00E628AD"/>
    <w:rsid w:val="00E64339"/>
    <w:rsid w:val="00E6549C"/>
    <w:rsid w:val="00E677BD"/>
    <w:rsid w:val="00E70C44"/>
    <w:rsid w:val="00E72B6E"/>
    <w:rsid w:val="00E76C21"/>
    <w:rsid w:val="00E872A7"/>
    <w:rsid w:val="00EA19E9"/>
    <w:rsid w:val="00EA2C7A"/>
    <w:rsid w:val="00EA369D"/>
    <w:rsid w:val="00EA411E"/>
    <w:rsid w:val="00EA641F"/>
    <w:rsid w:val="00EA6A5A"/>
    <w:rsid w:val="00EB19E0"/>
    <w:rsid w:val="00EB4E38"/>
    <w:rsid w:val="00EB5309"/>
    <w:rsid w:val="00EB5A80"/>
    <w:rsid w:val="00EC07DD"/>
    <w:rsid w:val="00EC0D7C"/>
    <w:rsid w:val="00EC3652"/>
    <w:rsid w:val="00EC7F14"/>
    <w:rsid w:val="00EE1D6C"/>
    <w:rsid w:val="00EE220A"/>
    <w:rsid w:val="00EE2853"/>
    <w:rsid w:val="00EF5D36"/>
    <w:rsid w:val="00EF66FC"/>
    <w:rsid w:val="00F0135B"/>
    <w:rsid w:val="00F02E73"/>
    <w:rsid w:val="00F06973"/>
    <w:rsid w:val="00F10140"/>
    <w:rsid w:val="00F11BAF"/>
    <w:rsid w:val="00F11CE3"/>
    <w:rsid w:val="00F15C07"/>
    <w:rsid w:val="00F16FDF"/>
    <w:rsid w:val="00F17DCE"/>
    <w:rsid w:val="00F22750"/>
    <w:rsid w:val="00F23CA1"/>
    <w:rsid w:val="00F2401A"/>
    <w:rsid w:val="00F2646F"/>
    <w:rsid w:val="00F27E65"/>
    <w:rsid w:val="00F405C9"/>
    <w:rsid w:val="00F40A19"/>
    <w:rsid w:val="00F414CD"/>
    <w:rsid w:val="00F414F8"/>
    <w:rsid w:val="00F42A59"/>
    <w:rsid w:val="00F44FA1"/>
    <w:rsid w:val="00F47224"/>
    <w:rsid w:val="00F47626"/>
    <w:rsid w:val="00F47CAB"/>
    <w:rsid w:val="00F50275"/>
    <w:rsid w:val="00F505C7"/>
    <w:rsid w:val="00F51366"/>
    <w:rsid w:val="00F54824"/>
    <w:rsid w:val="00F566F6"/>
    <w:rsid w:val="00F56CE1"/>
    <w:rsid w:val="00F62D01"/>
    <w:rsid w:val="00F62EE5"/>
    <w:rsid w:val="00F669C5"/>
    <w:rsid w:val="00F72DEA"/>
    <w:rsid w:val="00F803B0"/>
    <w:rsid w:val="00F80E14"/>
    <w:rsid w:val="00F80E25"/>
    <w:rsid w:val="00F869B7"/>
    <w:rsid w:val="00F9005C"/>
    <w:rsid w:val="00F904AE"/>
    <w:rsid w:val="00F95518"/>
    <w:rsid w:val="00FA0966"/>
    <w:rsid w:val="00FA379D"/>
    <w:rsid w:val="00FA6905"/>
    <w:rsid w:val="00FA7A01"/>
    <w:rsid w:val="00FB03E9"/>
    <w:rsid w:val="00FB2F2E"/>
    <w:rsid w:val="00FB4456"/>
    <w:rsid w:val="00FB5485"/>
    <w:rsid w:val="00FB5D74"/>
    <w:rsid w:val="00FC3A0E"/>
    <w:rsid w:val="00FD0A3A"/>
    <w:rsid w:val="00FD16AF"/>
    <w:rsid w:val="00FD1F4D"/>
    <w:rsid w:val="00FD1F6F"/>
    <w:rsid w:val="00FD2A3E"/>
    <w:rsid w:val="00FD4FC5"/>
    <w:rsid w:val="00FD7077"/>
    <w:rsid w:val="00FE5BB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41"/>
    <o:shapelayout v:ext="edit">
      <o:idmap v:ext="edit" data="1"/>
    </o:shapelayout>
  </w:shapeDefaults>
  <w:decimalSymbol w:val=","/>
  <w:listSeparator w:val=";"/>
  <w14:docId w14:val="4C3F8E4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Normal"/>
    <w:next w:val="Normal"/>
    <w:link w:val="Ttulo1Char"/>
    <w:qFormat/>
    <w:rsid w:val="0083293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83293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link w:val="Citao"/>
    <w:uiPriority w:val="29"/>
    <w:rsid w:val="0083293C"/>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rsid w:val="00CA24FB"/>
    <w:pPr>
      <w:tabs>
        <w:tab w:val="center" w:pos="4252"/>
        <w:tab w:val="right" w:pos="8504"/>
      </w:tabs>
    </w:pPr>
  </w:style>
  <w:style w:type="character" w:customStyle="1" w:styleId="RodapChar">
    <w:name w:val="Rodapé Char"/>
    <w:link w:val="Rodap"/>
    <w:rsid w:val="00CA24FB"/>
    <w:rPr>
      <w:rFonts w:ascii="Ecofont_Spranq_eco_Sans" w:hAnsi="Ecofont_Spranq_eco_Sans" w:cs="Tahoma"/>
      <w:sz w:val="24"/>
      <w:szCs w:val="24"/>
    </w:rPr>
  </w:style>
  <w:style w:type="numbering" w:customStyle="1" w:styleId="Estilo1">
    <w:name w:val="Estilo1"/>
    <w:uiPriority w:val="99"/>
    <w:rsid w:val="007F5956"/>
    <w:pPr>
      <w:numPr>
        <w:numId w:val="40"/>
      </w:numPr>
    </w:pPr>
  </w:style>
  <w:style w:type="numbering" w:customStyle="1" w:styleId="Estilo2">
    <w:name w:val="Estilo2"/>
    <w:uiPriority w:val="99"/>
    <w:rsid w:val="00552681"/>
    <w:pPr>
      <w:numPr>
        <w:numId w:val="42"/>
      </w:numPr>
    </w:pPr>
  </w:style>
  <w:style w:type="numbering" w:customStyle="1" w:styleId="Estilo3">
    <w:name w:val="Estilo3"/>
    <w:uiPriority w:val="99"/>
    <w:rsid w:val="00552681"/>
    <w:pPr>
      <w:numPr>
        <w:numId w:val="43"/>
      </w:numPr>
    </w:pPr>
  </w:style>
  <w:style w:type="numbering" w:customStyle="1" w:styleId="Estilo4">
    <w:name w:val="Estilo4"/>
    <w:uiPriority w:val="99"/>
    <w:rsid w:val="003D2771"/>
    <w:pPr>
      <w:numPr>
        <w:numId w:val="44"/>
      </w:numPr>
    </w:pPr>
  </w:style>
  <w:style w:type="paragraph" w:customStyle="1" w:styleId="Nivel01">
    <w:name w:val="Nivel 01"/>
    <w:basedOn w:val="Ttulo1"/>
    <w:next w:val="Normal"/>
    <w:link w:val="Nivel01Char"/>
    <w:qFormat/>
    <w:rsid w:val="0083293C"/>
    <w:pPr>
      <w:tabs>
        <w:tab w:val="left" w:pos="567"/>
      </w:tabs>
      <w:jc w:val="both"/>
    </w:pPr>
    <w:rPr>
      <w:rFonts w:ascii="Ecofont_Spranq_eco_Sans" w:hAnsi="Ecofont_Spranq_eco_Sans" w:cs="Times New Roman"/>
      <w:b/>
      <w:bCs/>
      <w:color w:val="000000"/>
      <w:sz w:val="20"/>
      <w:szCs w:val="20"/>
    </w:rPr>
  </w:style>
  <w:style w:type="character" w:customStyle="1" w:styleId="Ttulo1Char">
    <w:name w:val="Título 1 Char"/>
    <w:basedOn w:val="Fontepargpadro"/>
    <w:link w:val="Ttulo1"/>
    <w:rsid w:val="0083293C"/>
    <w:rPr>
      <w:rFonts w:asciiTheme="majorHAnsi" w:eastAsiaTheme="majorEastAsia" w:hAnsiTheme="majorHAnsi" w:cstheme="majorBidi"/>
      <w:color w:val="365F91" w:themeColor="accent1" w:themeShade="BF"/>
      <w:sz w:val="32"/>
      <w:szCs w:val="32"/>
    </w:rPr>
  </w:style>
  <w:style w:type="table" w:styleId="Tabelacomgrade">
    <w:name w:val="Table Grid"/>
    <w:basedOn w:val="Tabelanormal"/>
    <w:rsid w:val="00D97BCD"/>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vel01Char">
    <w:name w:val="Nivel 01 Char"/>
    <w:basedOn w:val="Fontepargpadro"/>
    <w:link w:val="Nivel01"/>
    <w:rsid w:val="0012731A"/>
    <w:rPr>
      <w:rFonts w:ascii="Ecofont_Spranq_eco_Sans" w:eastAsiaTheme="majorEastAsia" w:hAnsi="Ecofont_Spranq_eco_Sans"/>
      <w:b/>
      <w:bCs/>
      <w:color w:val="000000"/>
    </w:rPr>
  </w:style>
  <w:style w:type="character" w:styleId="Refdecomentrio">
    <w:name w:val="annotation reference"/>
    <w:basedOn w:val="Fontepargpadro"/>
    <w:semiHidden/>
    <w:unhideWhenUsed/>
    <w:rsid w:val="00422614"/>
    <w:rPr>
      <w:sz w:val="16"/>
      <w:szCs w:val="16"/>
    </w:rPr>
  </w:style>
  <w:style w:type="paragraph" w:styleId="Textodecomentrio">
    <w:name w:val="annotation text"/>
    <w:basedOn w:val="Normal"/>
    <w:link w:val="TextodecomentrioChar"/>
    <w:unhideWhenUsed/>
    <w:rsid w:val="00422614"/>
    <w:rPr>
      <w:rFonts w:eastAsiaTheme="minorEastAsia"/>
      <w:sz w:val="20"/>
      <w:szCs w:val="20"/>
    </w:rPr>
  </w:style>
  <w:style w:type="character" w:customStyle="1" w:styleId="TextodecomentrioChar">
    <w:name w:val="Texto de comentário Char"/>
    <w:basedOn w:val="Fontepargpadro"/>
    <w:link w:val="Textodecomentrio"/>
    <w:rsid w:val="00422614"/>
    <w:rPr>
      <w:rFonts w:ascii="Ecofont_Spranq_eco_Sans" w:eastAsiaTheme="minorEastAsia" w:hAnsi="Ecofont_Spranq_eco_Sans"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01353197">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ortaldatransparencia.gov.br/ceis" TargetMode="Externa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hyperlink" Target="mailto:Selic.ditec@dpf.gov.br"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www.cnj.jus.br/improbidade_adm/consultar_requerido.php" TargetMode="Externa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59A48B-5CCD-4CA8-85AD-D630185B0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2582</TotalTime>
  <Pages>32</Pages>
  <Words>10237</Words>
  <Characters>56553</Characters>
  <Application>Microsoft Office Word</Application>
  <DocSecurity>0</DocSecurity>
  <Lines>471</Lines>
  <Paragraphs>133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66657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Claudinete Tavares Firmino</cp:lastModifiedBy>
  <cp:revision>18</cp:revision>
  <cp:lastPrinted>2010-11-03T18:07:00Z</cp:lastPrinted>
  <dcterms:created xsi:type="dcterms:W3CDTF">2016-05-25T14:10:00Z</dcterms:created>
  <dcterms:modified xsi:type="dcterms:W3CDTF">2016-05-27T14:42:00Z</dcterms:modified>
</cp:coreProperties>
</file>